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rPr>
          <w:rFonts w:hint="eastAsia" w:ascii="黑体" w:eastAsia="黑体"/>
          <w:sz w:val="32"/>
          <w:szCs w:val="32"/>
        </w:rPr>
      </w:pPr>
      <w:r>
        <w:rPr>
          <w:rFonts w:hint="eastAsia" w:ascii="黑体" w:eastAsia="黑体"/>
          <w:sz w:val="32"/>
          <w:szCs w:val="32"/>
        </w:rPr>
        <w:t>附件1：</w:t>
      </w:r>
    </w:p>
    <w:p>
      <w:pPr>
        <w:widowControl/>
        <w:spacing w:line="400" w:lineRule="exact"/>
        <w:rPr>
          <w:rFonts w:hint="eastAsia" w:ascii="黑体" w:eastAsia="黑体"/>
          <w:sz w:val="28"/>
          <w:szCs w:val="28"/>
        </w:rPr>
      </w:pP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南昌市总工会职工服务中心</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2022年</w:t>
      </w:r>
      <w:r>
        <w:rPr>
          <w:rFonts w:hint="eastAsia" w:ascii="方正小标宋简体" w:eastAsia="方正小标宋简体"/>
          <w:sz w:val="44"/>
          <w:szCs w:val="44"/>
          <w:lang w:eastAsia="zh-CN"/>
        </w:rPr>
        <w:t>单位</w:t>
      </w:r>
      <w:r>
        <w:rPr>
          <w:rFonts w:hint="eastAsia" w:ascii="方正小标宋简体" w:eastAsia="方正小标宋简体"/>
          <w:sz w:val="44"/>
          <w:szCs w:val="44"/>
        </w:rPr>
        <w:t>预算</w:t>
      </w:r>
    </w:p>
    <w:p>
      <w:pPr>
        <w:spacing w:line="560" w:lineRule="exact"/>
        <w:jc w:val="both"/>
        <w:rPr>
          <w:rFonts w:hint="eastAsia"/>
          <w:bCs/>
          <w:sz w:val="36"/>
          <w:szCs w:val="36"/>
        </w:rPr>
      </w:pPr>
    </w:p>
    <w:p>
      <w:pPr>
        <w:spacing w:line="520" w:lineRule="exact"/>
        <w:jc w:val="center"/>
        <w:rPr>
          <w:rFonts w:hint="eastAsia" w:ascii="黑体" w:eastAsia="黑体"/>
          <w:sz w:val="32"/>
          <w:szCs w:val="32"/>
        </w:rPr>
      </w:pPr>
      <w:r>
        <w:rPr>
          <w:rFonts w:hint="eastAsia" w:ascii="黑体" w:eastAsia="黑体"/>
          <w:sz w:val="32"/>
          <w:szCs w:val="32"/>
        </w:rPr>
        <w:t>目  录</w:t>
      </w:r>
    </w:p>
    <w:p>
      <w:pPr>
        <w:spacing w:line="400" w:lineRule="exact"/>
        <w:rPr>
          <w:rFonts w:hint="eastAsia"/>
          <w:sz w:val="32"/>
          <w:szCs w:val="32"/>
        </w:rPr>
      </w:pPr>
    </w:p>
    <w:p>
      <w:pPr>
        <w:widowControl/>
        <w:spacing w:line="450" w:lineRule="exact"/>
        <w:ind w:firstLine="562" w:firstLineChars="200"/>
        <w:rPr>
          <w:rFonts w:hint="eastAsia" w:ascii="仿宋_GB2312" w:eastAsia="仿宋_GB2312"/>
          <w:b/>
          <w:sz w:val="28"/>
          <w:szCs w:val="28"/>
        </w:rPr>
      </w:pPr>
      <w:r>
        <w:rPr>
          <w:rFonts w:hint="eastAsia" w:ascii="仿宋_GB2312" w:eastAsia="仿宋_GB2312"/>
          <w:b/>
          <w:sz w:val="28"/>
          <w:szCs w:val="28"/>
        </w:rPr>
        <w:t>第一部分  南昌市总工会职工服务中心概况</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一、</w:t>
      </w:r>
      <w:r>
        <w:rPr>
          <w:rFonts w:hint="eastAsia" w:ascii="仿宋_GB2312" w:eastAsia="仿宋_GB2312"/>
          <w:sz w:val="28"/>
          <w:szCs w:val="28"/>
          <w:lang w:eastAsia="zh-CN"/>
        </w:rPr>
        <w:t>单位</w:t>
      </w:r>
      <w:r>
        <w:rPr>
          <w:rFonts w:hint="eastAsia" w:ascii="仿宋_GB2312" w:eastAsia="仿宋_GB2312"/>
          <w:sz w:val="28"/>
          <w:szCs w:val="28"/>
        </w:rPr>
        <w:t>主要职责</w:t>
      </w:r>
    </w:p>
    <w:p>
      <w:pPr>
        <w:widowControl/>
        <w:spacing w:line="450" w:lineRule="exact"/>
        <w:ind w:firstLine="560" w:firstLineChars="200"/>
        <w:rPr>
          <w:rFonts w:hint="eastAsia" w:ascii="仿宋_GB2312" w:hAnsi="Calibri" w:eastAsia="仿宋_GB2312" w:cs="宋体"/>
          <w:kern w:val="0"/>
          <w:sz w:val="28"/>
          <w:szCs w:val="28"/>
        </w:rPr>
      </w:pPr>
      <w:r>
        <w:rPr>
          <w:rFonts w:hint="eastAsia" w:ascii="仿宋_GB2312" w:hAnsi="Calibri" w:eastAsia="仿宋_GB2312" w:cs="宋体"/>
          <w:kern w:val="0"/>
          <w:sz w:val="28"/>
          <w:szCs w:val="28"/>
        </w:rPr>
        <w:t>二、</w:t>
      </w:r>
      <w:r>
        <w:rPr>
          <w:rFonts w:hint="eastAsia" w:ascii="仿宋_GB2312" w:hAnsi="Calibri" w:eastAsia="仿宋_GB2312" w:cs="宋体"/>
          <w:kern w:val="0"/>
          <w:sz w:val="28"/>
          <w:szCs w:val="28"/>
          <w:lang w:eastAsia="zh-CN"/>
        </w:rPr>
        <w:t>单位</w:t>
      </w:r>
      <w:r>
        <w:rPr>
          <w:rFonts w:hint="eastAsia" w:ascii="仿宋_GB2312" w:hAnsi="Calibri" w:eastAsia="仿宋_GB2312" w:cs="宋体"/>
          <w:kern w:val="0"/>
          <w:sz w:val="28"/>
          <w:szCs w:val="28"/>
        </w:rPr>
        <w:t>2022年主要工作任务</w:t>
      </w:r>
    </w:p>
    <w:p>
      <w:pPr>
        <w:widowControl/>
        <w:spacing w:line="450" w:lineRule="exact"/>
        <w:ind w:firstLine="560" w:firstLineChars="200"/>
        <w:rPr>
          <w:rFonts w:hint="eastAsia" w:ascii="仿宋_GB2312" w:hAnsi="Calibri" w:eastAsia="仿宋_GB2312" w:cs="宋体"/>
          <w:kern w:val="0"/>
          <w:sz w:val="28"/>
          <w:szCs w:val="28"/>
        </w:rPr>
      </w:pPr>
      <w:r>
        <w:rPr>
          <w:rFonts w:hint="eastAsia" w:ascii="仿宋_GB2312" w:hAnsi="Calibri" w:eastAsia="仿宋_GB2312" w:cs="宋体"/>
          <w:kern w:val="0"/>
          <w:sz w:val="28"/>
          <w:szCs w:val="28"/>
        </w:rPr>
        <w:t>三、</w:t>
      </w:r>
      <w:r>
        <w:rPr>
          <w:rFonts w:hint="eastAsia" w:ascii="仿宋_GB2312" w:hAnsi="Calibri" w:eastAsia="仿宋_GB2312" w:cs="宋体"/>
          <w:kern w:val="0"/>
          <w:sz w:val="28"/>
          <w:szCs w:val="28"/>
          <w:lang w:eastAsia="zh-CN"/>
        </w:rPr>
        <w:t>单位</w:t>
      </w:r>
      <w:r>
        <w:rPr>
          <w:rFonts w:hint="eastAsia" w:ascii="仿宋_GB2312" w:hAnsi="Calibri" w:eastAsia="仿宋_GB2312" w:cs="宋体"/>
          <w:kern w:val="0"/>
          <w:sz w:val="28"/>
          <w:szCs w:val="28"/>
        </w:rPr>
        <w:t>基本情况</w:t>
      </w:r>
    </w:p>
    <w:p>
      <w:pPr>
        <w:widowControl/>
        <w:spacing w:line="450" w:lineRule="exact"/>
        <w:ind w:firstLine="562" w:firstLineChars="200"/>
        <w:rPr>
          <w:rFonts w:hint="eastAsia" w:ascii="仿宋_GB2312" w:eastAsia="仿宋_GB2312"/>
          <w:b/>
          <w:sz w:val="28"/>
          <w:szCs w:val="28"/>
        </w:rPr>
      </w:pPr>
      <w:r>
        <w:rPr>
          <w:rFonts w:hint="eastAsia" w:ascii="仿宋_GB2312" w:eastAsia="仿宋_GB2312"/>
          <w:b/>
          <w:sz w:val="28"/>
          <w:szCs w:val="28"/>
        </w:rPr>
        <w:t>第二部分  南昌市总工会职工服务中心</w:t>
      </w:r>
      <w:r>
        <w:rPr>
          <w:rFonts w:hint="eastAsia" w:ascii="仿宋_GB2312" w:eastAsia="仿宋_GB2312"/>
          <w:b/>
          <w:spacing w:val="-4"/>
          <w:kern w:val="28"/>
          <w:sz w:val="28"/>
          <w:szCs w:val="28"/>
        </w:rPr>
        <w:t>2022</w:t>
      </w:r>
      <w:r>
        <w:rPr>
          <w:rFonts w:hint="eastAsia" w:ascii="仿宋_GB2312" w:eastAsia="仿宋_GB2312"/>
          <w:b/>
          <w:sz w:val="28"/>
          <w:szCs w:val="28"/>
        </w:rPr>
        <w:t>年</w:t>
      </w:r>
      <w:r>
        <w:rPr>
          <w:rFonts w:hint="eastAsia" w:ascii="仿宋_GB2312" w:eastAsia="仿宋_GB2312"/>
          <w:b/>
          <w:sz w:val="28"/>
          <w:szCs w:val="28"/>
          <w:lang w:eastAsia="zh-CN"/>
        </w:rPr>
        <w:t>单位</w:t>
      </w:r>
      <w:r>
        <w:rPr>
          <w:rFonts w:hint="eastAsia" w:ascii="仿宋_GB2312" w:eastAsia="仿宋_GB2312"/>
          <w:b/>
          <w:sz w:val="28"/>
          <w:szCs w:val="28"/>
        </w:rPr>
        <w:t>预算表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一、《收支预算总表》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二、《</w:t>
      </w:r>
      <w:r>
        <w:rPr>
          <w:rFonts w:hint="eastAsia" w:ascii="仿宋_GB2312" w:eastAsia="仿宋_GB2312"/>
          <w:sz w:val="28"/>
          <w:szCs w:val="28"/>
          <w:lang w:eastAsia="zh-CN"/>
        </w:rPr>
        <w:t>单位</w:t>
      </w:r>
      <w:r>
        <w:rPr>
          <w:rFonts w:hint="eastAsia" w:ascii="仿宋_GB2312" w:eastAsia="仿宋_GB2312"/>
          <w:sz w:val="28"/>
          <w:szCs w:val="28"/>
        </w:rPr>
        <w:t>收入总表》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三、《</w:t>
      </w:r>
      <w:r>
        <w:rPr>
          <w:rFonts w:hint="eastAsia" w:ascii="仿宋_GB2312" w:eastAsia="仿宋_GB2312"/>
          <w:sz w:val="28"/>
          <w:szCs w:val="28"/>
          <w:lang w:eastAsia="zh-CN"/>
        </w:rPr>
        <w:t>单位</w:t>
      </w:r>
      <w:r>
        <w:rPr>
          <w:rFonts w:hint="eastAsia" w:ascii="仿宋_GB2312" w:eastAsia="仿宋_GB2312"/>
          <w:sz w:val="28"/>
          <w:szCs w:val="28"/>
        </w:rPr>
        <w:t>支出总表》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四、《财政拨款收支总表》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五、《一般公共预算支出表》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六、《一般公共预算基本支出表》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七、《一般公共预算“三公”经费支出表》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八、《政府性基金预算支出表》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九、《国有资本经营预算支出表》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十、《项目支出绩效目标表》</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十一、《</w:t>
      </w:r>
      <w:r>
        <w:rPr>
          <w:rFonts w:hint="eastAsia" w:ascii="仿宋_GB2312" w:eastAsia="仿宋_GB2312"/>
          <w:sz w:val="28"/>
          <w:szCs w:val="28"/>
          <w:lang w:eastAsia="zh-CN"/>
        </w:rPr>
        <w:t>单位</w:t>
      </w:r>
      <w:r>
        <w:rPr>
          <w:rFonts w:hint="eastAsia" w:ascii="仿宋_GB2312" w:eastAsia="仿宋_GB2312"/>
          <w:sz w:val="28"/>
          <w:szCs w:val="28"/>
        </w:rPr>
        <w:t>整体支出绩效目标表》</w:t>
      </w:r>
    </w:p>
    <w:p>
      <w:pPr>
        <w:widowControl/>
        <w:spacing w:line="450" w:lineRule="exact"/>
        <w:ind w:firstLine="546" w:firstLineChars="200"/>
        <w:rPr>
          <w:rFonts w:hint="eastAsia" w:ascii="仿宋_GB2312" w:eastAsia="仿宋_GB2312"/>
          <w:b/>
          <w:spacing w:val="-4"/>
          <w:kern w:val="28"/>
          <w:sz w:val="28"/>
          <w:szCs w:val="28"/>
        </w:rPr>
      </w:pPr>
      <w:r>
        <w:rPr>
          <w:rFonts w:hint="eastAsia" w:ascii="仿宋_GB2312" w:hAnsi="Calibri" w:eastAsia="仿宋_GB2312" w:cs="宋体"/>
          <w:b/>
          <w:spacing w:val="-4"/>
          <w:kern w:val="28"/>
          <w:sz w:val="28"/>
          <w:szCs w:val="28"/>
        </w:rPr>
        <w:t xml:space="preserve">第三部分  </w:t>
      </w:r>
      <w:r>
        <w:rPr>
          <w:rFonts w:hint="eastAsia" w:ascii="仿宋_GB2312" w:eastAsia="仿宋_GB2312"/>
          <w:b/>
          <w:spacing w:val="-4"/>
          <w:kern w:val="28"/>
          <w:sz w:val="28"/>
          <w:szCs w:val="28"/>
        </w:rPr>
        <w:t>南昌市总工会职工服务中心2022年</w:t>
      </w:r>
      <w:r>
        <w:rPr>
          <w:rFonts w:hint="eastAsia" w:ascii="仿宋_GB2312" w:eastAsia="仿宋_GB2312"/>
          <w:b/>
          <w:spacing w:val="-4"/>
          <w:kern w:val="28"/>
          <w:sz w:val="28"/>
          <w:szCs w:val="28"/>
          <w:lang w:eastAsia="zh-CN"/>
        </w:rPr>
        <w:t>单位</w:t>
      </w:r>
      <w:r>
        <w:rPr>
          <w:rFonts w:hint="eastAsia" w:ascii="仿宋_GB2312" w:eastAsia="仿宋_GB2312"/>
          <w:b/>
          <w:spacing w:val="-4"/>
          <w:kern w:val="28"/>
          <w:sz w:val="28"/>
          <w:szCs w:val="28"/>
        </w:rPr>
        <w:t>预算情况说明</w:t>
      </w:r>
    </w:p>
    <w:p>
      <w:pPr>
        <w:widowControl/>
        <w:spacing w:line="450" w:lineRule="exact"/>
        <w:ind w:firstLine="560" w:firstLineChars="200"/>
        <w:rPr>
          <w:rFonts w:hint="eastAsia" w:ascii="仿宋_GB2312" w:eastAsia="仿宋_GB2312"/>
          <w:sz w:val="28"/>
          <w:szCs w:val="28"/>
        </w:rPr>
      </w:pPr>
      <w:r>
        <w:rPr>
          <w:rFonts w:hint="eastAsia" w:ascii="仿宋_GB2312" w:eastAsia="仿宋_GB2312"/>
          <w:sz w:val="28"/>
          <w:szCs w:val="28"/>
        </w:rPr>
        <w:t>一、</w:t>
      </w:r>
      <w:r>
        <w:rPr>
          <w:rFonts w:hint="eastAsia" w:ascii="仿宋_GB2312" w:eastAsia="仿宋_GB2312"/>
          <w:sz w:val="28"/>
          <w:szCs w:val="28"/>
          <w:lang w:eastAsia="zh-CN"/>
        </w:rPr>
        <w:t>单位</w:t>
      </w:r>
      <w:r>
        <w:rPr>
          <w:rFonts w:hint="eastAsia" w:ascii="仿宋_GB2312" w:eastAsia="仿宋_GB2312"/>
          <w:sz w:val="28"/>
          <w:szCs w:val="28"/>
        </w:rPr>
        <w:t>预算收支情况说明</w:t>
      </w:r>
    </w:p>
    <w:p>
      <w:pPr>
        <w:widowControl/>
        <w:spacing w:line="450" w:lineRule="exact"/>
        <w:ind w:firstLine="560" w:firstLineChars="200"/>
        <w:rPr>
          <w:rFonts w:hint="eastAsia" w:ascii="仿宋_GB2312" w:eastAsia="仿宋_GB2312"/>
          <w:sz w:val="28"/>
          <w:szCs w:val="28"/>
        </w:rPr>
      </w:pPr>
      <w:r>
        <w:rPr>
          <w:rFonts w:hint="eastAsia" w:ascii="仿宋_GB2312" w:hAnsi="Calibri" w:eastAsia="仿宋_GB2312" w:cs="宋体"/>
          <w:kern w:val="0"/>
          <w:sz w:val="28"/>
          <w:szCs w:val="28"/>
        </w:rPr>
        <w:t>二、</w:t>
      </w:r>
      <w:r>
        <w:rPr>
          <w:rFonts w:hint="eastAsia" w:ascii="仿宋_GB2312" w:eastAsia="仿宋_GB2312"/>
          <w:sz w:val="28"/>
          <w:szCs w:val="28"/>
        </w:rPr>
        <w:t>“三公”经费预算情况说明</w:t>
      </w:r>
    </w:p>
    <w:p>
      <w:pPr>
        <w:widowControl/>
        <w:spacing w:line="450" w:lineRule="exact"/>
        <w:ind w:firstLine="562" w:firstLineChars="200"/>
        <w:rPr>
          <w:rFonts w:hint="eastAsia" w:ascii="仿宋_GB2312" w:eastAsia="仿宋_GB2312"/>
          <w:b/>
          <w:sz w:val="28"/>
          <w:szCs w:val="28"/>
        </w:rPr>
      </w:pPr>
      <w:r>
        <w:rPr>
          <w:rFonts w:hint="eastAsia" w:ascii="仿宋_GB2312" w:eastAsia="仿宋_GB2312"/>
          <w:b/>
          <w:sz w:val="28"/>
          <w:szCs w:val="28"/>
        </w:rPr>
        <w:t>第四部分  名词解释</w:t>
      </w:r>
    </w:p>
    <w:p>
      <w:pPr>
        <w:spacing w:line="540" w:lineRule="exact"/>
        <w:jc w:val="center"/>
        <w:rPr>
          <w:rFonts w:hint="eastAsia" w:ascii="方正小标宋简体" w:eastAsia="方正小标宋简体"/>
          <w:sz w:val="28"/>
          <w:szCs w:val="28"/>
        </w:rPr>
      </w:pPr>
      <w:r>
        <w:rPr>
          <w:rFonts w:hint="eastAsia" w:ascii="方正小标宋简体" w:eastAsia="方正小标宋简体"/>
          <w:sz w:val="28"/>
          <w:szCs w:val="28"/>
        </w:rPr>
        <w:t>第一部分  南昌市总工会职工服务中心概况</w:t>
      </w:r>
    </w:p>
    <w:p>
      <w:pPr>
        <w:spacing w:line="540" w:lineRule="exact"/>
        <w:ind w:firstLine="560" w:firstLineChars="200"/>
        <w:rPr>
          <w:rFonts w:hint="eastAsia" w:ascii="黑体" w:eastAsia="黑体"/>
          <w:sz w:val="28"/>
          <w:szCs w:val="28"/>
        </w:rPr>
      </w:pPr>
      <w:r>
        <w:rPr>
          <w:rFonts w:hint="eastAsia" w:ascii="黑体" w:eastAsia="黑体"/>
          <w:sz w:val="28"/>
          <w:szCs w:val="28"/>
        </w:rPr>
        <w:t>一、</w:t>
      </w:r>
      <w:r>
        <w:rPr>
          <w:rFonts w:hint="eastAsia" w:ascii="黑体" w:eastAsia="黑体"/>
          <w:sz w:val="28"/>
          <w:szCs w:val="28"/>
          <w:lang w:eastAsia="zh-CN"/>
        </w:rPr>
        <w:t>单位</w:t>
      </w:r>
      <w:r>
        <w:rPr>
          <w:rFonts w:hint="eastAsia" w:ascii="黑体" w:eastAsia="黑体"/>
          <w:sz w:val="28"/>
          <w:szCs w:val="28"/>
        </w:rPr>
        <w:t>主要职责</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南昌市总工会职工服务中心主要职责是：</w:t>
      </w:r>
    </w:p>
    <w:p>
      <w:pPr>
        <w:ind w:firstLine="560" w:firstLineChars="200"/>
        <w:rPr>
          <w:rFonts w:hint="eastAsia" w:ascii="仿宋_GB2312" w:eastAsia="仿宋_GB2312"/>
          <w:sz w:val="28"/>
          <w:szCs w:val="28"/>
        </w:rPr>
      </w:pPr>
      <w:r>
        <w:rPr>
          <w:rFonts w:hint="eastAsia" w:ascii="仿宋_GB2312" w:eastAsia="仿宋_GB2312"/>
          <w:sz w:val="28"/>
          <w:szCs w:val="28"/>
        </w:rPr>
        <w:t>执行市总工会业务</w:t>
      </w:r>
      <w:r>
        <w:rPr>
          <w:rFonts w:hint="eastAsia" w:ascii="仿宋_GB2312" w:eastAsia="仿宋_GB2312"/>
          <w:sz w:val="28"/>
          <w:szCs w:val="28"/>
          <w:lang w:eastAsia="zh-CN"/>
        </w:rPr>
        <w:t>单位</w:t>
      </w:r>
      <w:r>
        <w:rPr>
          <w:rFonts w:hint="eastAsia" w:ascii="仿宋_GB2312" w:eastAsia="仿宋_GB2312"/>
          <w:sz w:val="28"/>
          <w:szCs w:val="28"/>
        </w:rPr>
        <w:t>委托的各类服务项目；做好</w:t>
      </w:r>
      <w:r>
        <w:rPr>
          <w:rFonts w:ascii="仿宋_GB2312" w:eastAsia="仿宋_GB2312"/>
          <w:sz w:val="28"/>
          <w:szCs w:val="28"/>
        </w:rPr>
        <w:t>“</w:t>
      </w:r>
      <w:r>
        <w:rPr>
          <w:rFonts w:hint="eastAsia" w:ascii="仿宋_GB2312" w:eastAsia="仿宋_GB2312"/>
          <w:sz w:val="28"/>
          <w:szCs w:val="28"/>
        </w:rPr>
        <w:t>12351”职工维权热线的受理和处理工作，重大舆情及时上报市总工会有关</w:t>
      </w:r>
      <w:r>
        <w:rPr>
          <w:rFonts w:hint="eastAsia" w:ascii="仿宋_GB2312" w:eastAsia="仿宋_GB2312"/>
          <w:sz w:val="28"/>
          <w:szCs w:val="28"/>
          <w:lang w:eastAsia="zh-CN"/>
        </w:rPr>
        <w:t>单位</w:t>
      </w:r>
      <w:r>
        <w:rPr>
          <w:rFonts w:hint="eastAsia" w:ascii="仿宋_GB2312" w:eastAsia="仿宋_GB2312"/>
          <w:sz w:val="28"/>
          <w:szCs w:val="28"/>
        </w:rPr>
        <w:t>；为全市职工受理困难职工救助、就业指导、普惠（普惠卡）服务、劳动关系协调（信访接待、劳动争议调解、法律援助和宣传）、工会组建、工会法人资格登记、女职工服务、农民工服务、劳动模范管理、职工互助保障等窗口服务。南昌市总工会职工之家食堂和南昌市职工艺文院的管理。</w:t>
      </w:r>
    </w:p>
    <w:p>
      <w:pPr>
        <w:spacing w:line="540" w:lineRule="exact"/>
        <w:ind w:firstLine="560" w:firstLineChars="200"/>
        <w:rPr>
          <w:rFonts w:hint="eastAsia" w:ascii="黑体" w:eastAsia="黑体"/>
          <w:sz w:val="28"/>
          <w:szCs w:val="28"/>
        </w:rPr>
      </w:pPr>
      <w:r>
        <w:rPr>
          <w:rFonts w:hint="eastAsia" w:ascii="黑体" w:eastAsia="黑体"/>
          <w:sz w:val="28"/>
          <w:szCs w:val="28"/>
        </w:rPr>
        <w:t>二、</w:t>
      </w:r>
      <w:r>
        <w:rPr>
          <w:rFonts w:hint="eastAsia" w:ascii="黑体" w:eastAsia="黑体"/>
          <w:sz w:val="28"/>
          <w:szCs w:val="28"/>
          <w:lang w:eastAsia="zh-CN"/>
        </w:rPr>
        <w:t>单位</w:t>
      </w:r>
      <w:r>
        <w:rPr>
          <w:rFonts w:hint="eastAsia" w:ascii="黑体" w:eastAsia="黑体"/>
          <w:sz w:val="28"/>
          <w:szCs w:val="28"/>
        </w:rPr>
        <w:t>2022年主要工作任务</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南昌市总工会职工服务中心2022年的主要工作任务是：</w:t>
      </w:r>
    </w:p>
    <w:p>
      <w:pPr>
        <w:ind w:firstLine="560" w:firstLineChars="200"/>
        <w:rPr>
          <w:rFonts w:ascii="仿宋_GB2312" w:eastAsia="仿宋_GB2312"/>
          <w:sz w:val="28"/>
          <w:szCs w:val="28"/>
        </w:rPr>
      </w:pPr>
      <w:r>
        <w:rPr>
          <w:rFonts w:hint="eastAsia" w:ascii="仿宋_GB2312" w:eastAsia="仿宋_GB2312"/>
          <w:sz w:val="28"/>
          <w:szCs w:val="28"/>
        </w:rPr>
        <w:t>1.党建工作；</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2.信访维权维稳工作；</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3.窗口服务标准化；</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4.困难帮扶；</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5.送温暖；</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6.就业培训；</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7.打造职工服务综合体；</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8.加强中心日常管理；</w:t>
      </w:r>
    </w:p>
    <w:p>
      <w:pPr>
        <w:pStyle w:val="13"/>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9.职工之家食堂管理；</w:t>
      </w:r>
    </w:p>
    <w:p>
      <w:pPr>
        <w:pStyle w:val="13"/>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职工艺文院管理。</w:t>
      </w:r>
    </w:p>
    <w:p>
      <w:pPr>
        <w:spacing w:line="540" w:lineRule="exact"/>
        <w:ind w:firstLine="560" w:firstLineChars="200"/>
        <w:rPr>
          <w:rFonts w:hint="eastAsia" w:ascii="黑体" w:eastAsia="黑体"/>
          <w:sz w:val="28"/>
          <w:szCs w:val="28"/>
        </w:rPr>
      </w:pPr>
      <w:r>
        <w:rPr>
          <w:rFonts w:hint="eastAsia" w:ascii="黑体" w:eastAsia="黑体"/>
          <w:sz w:val="28"/>
          <w:szCs w:val="28"/>
        </w:rPr>
        <w:t>三、</w:t>
      </w:r>
      <w:r>
        <w:rPr>
          <w:rFonts w:hint="eastAsia" w:ascii="黑体" w:eastAsia="黑体"/>
          <w:sz w:val="28"/>
          <w:szCs w:val="28"/>
          <w:lang w:eastAsia="zh-CN"/>
        </w:rPr>
        <w:t>单位</w:t>
      </w:r>
      <w:r>
        <w:rPr>
          <w:rFonts w:hint="eastAsia" w:ascii="黑体" w:eastAsia="黑体"/>
          <w:sz w:val="28"/>
          <w:szCs w:val="28"/>
        </w:rPr>
        <w:t>基本情况</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市总工会职工服务中心共有预算单位1个，属全额拨款事业单位，编制人数22人，全部补助事业编制22人；实有人数20人，其中：在职人数15人，退休人员5人。</w:t>
      </w:r>
    </w:p>
    <w:p>
      <w:pPr>
        <w:spacing w:line="540" w:lineRule="exact"/>
        <w:jc w:val="center"/>
        <w:rPr>
          <w:rFonts w:hint="eastAsia" w:ascii="仿宋_GB2312" w:eastAsia="仿宋_GB2312"/>
          <w:sz w:val="28"/>
          <w:szCs w:val="28"/>
        </w:rPr>
      </w:pPr>
    </w:p>
    <w:p>
      <w:pPr>
        <w:spacing w:line="540" w:lineRule="exact"/>
        <w:jc w:val="center"/>
        <w:rPr>
          <w:rFonts w:hint="eastAsia" w:ascii="方正小标宋简体" w:eastAsia="方正小标宋简体"/>
          <w:sz w:val="28"/>
          <w:szCs w:val="28"/>
        </w:rPr>
      </w:pPr>
      <w:r>
        <w:rPr>
          <w:rFonts w:hint="eastAsia" w:ascii="方正小标宋简体" w:eastAsia="方正小标宋简体"/>
          <w:sz w:val="28"/>
          <w:szCs w:val="28"/>
        </w:rPr>
        <w:t>第二部分  南昌市总工会职工服务中心2022年</w:t>
      </w:r>
      <w:r>
        <w:rPr>
          <w:rFonts w:hint="eastAsia" w:ascii="方正小标宋简体" w:eastAsia="方正小标宋简体"/>
          <w:sz w:val="28"/>
          <w:szCs w:val="28"/>
          <w:lang w:eastAsia="zh-CN"/>
        </w:rPr>
        <w:t>单位</w:t>
      </w:r>
      <w:r>
        <w:rPr>
          <w:rFonts w:hint="eastAsia" w:ascii="方正小标宋简体" w:eastAsia="方正小标宋简体"/>
          <w:sz w:val="28"/>
          <w:szCs w:val="28"/>
        </w:rPr>
        <w:t>预算表</w:t>
      </w:r>
    </w:p>
    <w:p>
      <w:pPr>
        <w:widowControl/>
        <w:spacing w:line="520" w:lineRule="exact"/>
        <w:ind w:firstLine="560" w:firstLineChars="200"/>
        <w:rPr>
          <w:rFonts w:hint="eastAsia" w:ascii="仿宋_GB2312" w:eastAsia="仿宋_GB2312"/>
          <w:sz w:val="28"/>
          <w:szCs w:val="28"/>
        </w:rPr>
      </w:pPr>
    </w:p>
    <w:p>
      <w:pPr>
        <w:widowControl/>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一、《收支预算总表》</w:t>
      </w:r>
    </w:p>
    <w:p>
      <w:pPr>
        <w:widowControl/>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二、《</w:t>
      </w:r>
      <w:r>
        <w:rPr>
          <w:rFonts w:hint="eastAsia" w:ascii="仿宋_GB2312" w:eastAsia="仿宋_GB2312"/>
          <w:sz w:val="28"/>
          <w:szCs w:val="28"/>
          <w:lang w:eastAsia="zh-CN"/>
        </w:rPr>
        <w:t>单位</w:t>
      </w:r>
      <w:r>
        <w:rPr>
          <w:rFonts w:hint="eastAsia" w:ascii="仿宋_GB2312" w:eastAsia="仿宋_GB2312"/>
          <w:sz w:val="28"/>
          <w:szCs w:val="28"/>
        </w:rPr>
        <w:t>收入总表》</w:t>
      </w:r>
    </w:p>
    <w:p>
      <w:pPr>
        <w:widowControl/>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三、《</w:t>
      </w:r>
      <w:r>
        <w:rPr>
          <w:rFonts w:hint="eastAsia" w:ascii="仿宋_GB2312" w:eastAsia="仿宋_GB2312"/>
          <w:sz w:val="28"/>
          <w:szCs w:val="28"/>
          <w:lang w:eastAsia="zh-CN"/>
        </w:rPr>
        <w:t>单位</w:t>
      </w:r>
      <w:r>
        <w:rPr>
          <w:rFonts w:hint="eastAsia" w:ascii="仿宋_GB2312" w:eastAsia="仿宋_GB2312"/>
          <w:sz w:val="28"/>
          <w:szCs w:val="28"/>
        </w:rPr>
        <w:t>支出总表》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eastAsia="仿宋_GB2312"/>
          <w:sz w:val="28"/>
          <w:szCs w:val="28"/>
        </w:rPr>
        <w:t>四、《财政</w:t>
      </w:r>
      <w:r>
        <w:rPr>
          <w:rFonts w:hint="eastAsia" w:ascii="仿宋_GB2312" w:hAnsi="仿宋_GB2312" w:eastAsia="仿宋_GB2312" w:cs="仿宋_GB2312"/>
          <w:sz w:val="28"/>
          <w:szCs w:val="28"/>
        </w:rPr>
        <w:t>拨款收支总表》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五、《一般公共预算支出表》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六、《一般公共预算基本支出表》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七、《一般公共预算“三公”经费支出表》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八、《政府性基金预算支出表》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九、《国有资本经营预算支出表》</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十、《项目支出绩效目标表》</w:t>
      </w:r>
    </w:p>
    <w:p>
      <w:pPr>
        <w:widowControl/>
        <w:spacing w:line="520" w:lineRule="exact"/>
        <w:ind w:firstLine="560" w:firstLineChars="200"/>
        <w:rPr>
          <w:rFonts w:hint="eastAsia" w:ascii="仿宋_GB2312" w:eastAsia="仿宋_GB2312"/>
          <w:sz w:val="28"/>
          <w:szCs w:val="28"/>
        </w:rPr>
      </w:pPr>
      <w:r>
        <w:rPr>
          <w:rFonts w:hint="eastAsia" w:ascii="仿宋_GB2312" w:hAnsi="仿宋_GB2312" w:eastAsia="仿宋_GB2312" w:cs="仿宋_GB2312"/>
          <w:sz w:val="28"/>
          <w:szCs w:val="28"/>
        </w:rPr>
        <w:t>十一、《</w:t>
      </w:r>
      <w:r>
        <w:rPr>
          <w:rFonts w:hint="eastAsia" w:ascii="仿宋_GB2312" w:hAnsi="仿宋_GB2312" w:eastAsia="仿宋_GB2312" w:cs="仿宋_GB2312"/>
          <w:sz w:val="28"/>
          <w:szCs w:val="28"/>
          <w:lang w:eastAsia="zh-CN"/>
        </w:rPr>
        <w:t>单位</w:t>
      </w:r>
      <w:r>
        <w:rPr>
          <w:rFonts w:hint="eastAsia" w:ascii="仿宋_GB2312" w:hAnsi="仿宋_GB2312" w:eastAsia="仿宋_GB2312" w:cs="仿宋_GB2312"/>
          <w:sz w:val="28"/>
          <w:szCs w:val="28"/>
        </w:rPr>
        <w:t>整体支出绩效目标表》</w:t>
      </w:r>
    </w:p>
    <w:p>
      <w:pPr>
        <w:widowControl/>
        <w:spacing w:line="540" w:lineRule="exact"/>
        <w:ind w:firstLine="560" w:firstLineChars="200"/>
        <w:jc w:val="left"/>
        <w:rPr>
          <w:rFonts w:hint="eastAsia" w:ascii="仿宋_GB2312" w:eastAsia="仿宋_GB2312"/>
          <w:sz w:val="28"/>
          <w:szCs w:val="28"/>
        </w:rPr>
      </w:pPr>
      <w:r>
        <w:rPr>
          <w:rFonts w:hint="eastAsia" w:ascii="仿宋_GB2312" w:eastAsia="仿宋_GB2312"/>
          <w:sz w:val="28"/>
          <w:szCs w:val="28"/>
        </w:rPr>
        <w:t>（注：①由于本说明中数据四舍五入原因，部分汇总数据与分项加总之和可能存在尾差；②表格详见附件，若其中某张表为空表或表中数据为0，则说明没有相关收支预算安排。）</w:t>
      </w:r>
    </w:p>
    <w:p>
      <w:pPr>
        <w:widowControl/>
        <w:spacing w:line="540" w:lineRule="exact"/>
        <w:ind w:firstLine="560" w:firstLineChars="200"/>
        <w:jc w:val="left"/>
        <w:rPr>
          <w:rFonts w:hint="eastAsia" w:ascii="仿宋_GB2312" w:eastAsia="仿宋_GB2312"/>
          <w:sz w:val="28"/>
          <w:szCs w:val="28"/>
        </w:rPr>
      </w:pPr>
    </w:p>
    <w:p>
      <w:pPr>
        <w:pStyle w:val="2"/>
        <w:rPr>
          <w:rFonts w:hint="eastAsia" w:ascii="仿宋_GB2312" w:eastAsia="仿宋_GB2312"/>
          <w:sz w:val="28"/>
          <w:szCs w:val="28"/>
        </w:rPr>
      </w:pPr>
    </w:p>
    <w:p>
      <w:pPr>
        <w:pStyle w:val="2"/>
        <w:rPr>
          <w:rFonts w:hint="eastAsia" w:ascii="仿宋_GB2312" w:eastAsia="仿宋_GB2312"/>
          <w:sz w:val="28"/>
          <w:szCs w:val="28"/>
        </w:rPr>
      </w:pPr>
    </w:p>
    <w:p>
      <w:pPr>
        <w:spacing w:line="540" w:lineRule="exact"/>
        <w:jc w:val="center"/>
        <w:rPr>
          <w:rFonts w:hint="eastAsia" w:ascii="方正小标宋简体" w:eastAsia="方正小标宋简体"/>
          <w:sz w:val="28"/>
          <w:szCs w:val="28"/>
        </w:rPr>
      </w:pPr>
      <w:r>
        <w:rPr>
          <w:rFonts w:hint="eastAsia" w:ascii="方正小标宋简体" w:eastAsia="方正小标宋简体"/>
          <w:sz w:val="28"/>
          <w:szCs w:val="28"/>
        </w:rPr>
        <w:t>第三部分  南昌市总工会职工服务中心2022年</w:t>
      </w:r>
      <w:r>
        <w:rPr>
          <w:rFonts w:hint="eastAsia" w:ascii="方正小标宋简体" w:eastAsia="方正小标宋简体"/>
          <w:sz w:val="28"/>
          <w:szCs w:val="28"/>
          <w:lang w:eastAsia="zh-CN"/>
        </w:rPr>
        <w:t>单位</w:t>
      </w:r>
      <w:r>
        <w:rPr>
          <w:rFonts w:hint="eastAsia" w:ascii="方正小标宋简体" w:eastAsia="方正小标宋简体"/>
          <w:sz w:val="28"/>
          <w:szCs w:val="28"/>
        </w:rPr>
        <w:t>预算情况说明</w:t>
      </w:r>
    </w:p>
    <w:p>
      <w:pPr>
        <w:spacing w:line="540" w:lineRule="exact"/>
        <w:jc w:val="center"/>
        <w:rPr>
          <w:rFonts w:hint="eastAsia" w:ascii="方正小标宋简体" w:eastAsia="方正小标宋简体"/>
          <w:sz w:val="28"/>
          <w:szCs w:val="28"/>
        </w:rPr>
      </w:pPr>
    </w:p>
    <w:p>
      <w:pPr>
        <w:spacing w:line="540" w:lineRule="exact"/>
        <w:ind w:firstLine="560" w:firstLineChars="200"/>
        <w:rPr>
          <w:rFonts w:hint="eastAsia" w:ascii="黑体" w:eastAsia="黑体"/>
          <w:sz w:val="28"/>
          <w:szCs w:val="28"/>
        </w:rPr>
      </w:pPr>
      <w:r>
        <w:rPr>
          <w:rFonts w:hint="eastAsia" w:ascii="黑体" w:eastAsia="黑体"/>
          <w:sz w:val="28"/>
          <w:szCs w:val="28"/>
        </w:rPr>
        <w:t>一、</w:t>
      </w:r>
      <w:r>
        <w:rPr>
          <w:rFonts w:hint="eastAsia" w:ascii="黑体" w:eastAsia="黑体"/>
          <w:sz w:val="28"/>
          <w:szCs w:val="28"/>
          <w:lang w:eastAsia="zh-CN"/>
        </w:rPr>
        <w:t>单位</w:t>
      </w:r>
      <w:r>
        <w:rPr>
          <w:rFonts w:hint="eastAsia" w:ascii="黑体" w:eastAsia="黑体"/>
          <w:sz w:val="28"/>
          <w:szCs w:val="28"/>
        </w:rPr>
        <w:t>预算收支情况说明</w:t>
      </w:r>
    </w:p>
    <w:p>
      <w:pPr>
        <w:spacing w:line="54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spacing w:line="54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2022年市南昌市总工会职工服务中心收入预算总额为</w:t>
      </w:r>
      <w:r>
        <w:rPr>
          <w:rFonts w:hint="eastAsia" w:ascii="仿宋_GB2312" w:eastAsia="仿宋_GB2312"/>
          <w:sz w:val="28"/>
          <w:szCs w:val="28"/>
          <w:lang w:val="en-US" w:eastAsia="zh-CN"/>
        </w:rPr>
        <w:t>189</w:t>
      </w:r>
      <w:r>
        <w:rPr>
          <w:rFonts w:hint="eastAsia" w:ascii="仿宋_GB2312" w:eastAsia="仿宋_GB2312"/>
          <w:sz w:val="28"/>
          <w:szCs w:val="28"/>
        </w:rPr>
        <w:t>万元，比上年增加</w:t>
      </w:r>
      <w:r>
        <w:rPr>
          <w:rFonts w:hint="eastAsia" w:ascii="仿宋_GB2312" w:eastAsia="仿宋_GB2312"/>
          <w:sz w:val="28"/>
          <w:szCs w:val="28"/>
          <w:lang w:val="en-US" w:eastAsia="zh-CN"/>
        </w:rPr>
        <w:t>19.3</w:t>
      </w:r>
      <w:r>
        <w:rPr>
          <w:rFonts w:hint="eastAsia" w:ascii="仿宋_GB2312" w:eastAsia="仿宋_GB2312"/>
          <w:sz w:val="28"/>
          <w:szCs w:val="28"/>
        </w:rPr>
        <w:t>万元，增长</w:t>
      </w:r>
      <w:r>
        <w:rPr>
          <w:rFonts w:hint="eastAsia" w:ascii="仿宋_GB2312" w:eastAsia="仿宋_GB2312"/>
          <w:sz w:val="28"/>
          <w:szCs w:val="28"/>
          <w:lang w:val="en-US" w:eastAsia="zh-CN"/>
        </w:rPr>
        <w:t>11.4</w:t>
      </w:r>
      <w:r>
        <w:rPr>
          <w:rFonts w:hint="eastAsia" w:ascii="仿宋_GB2312" w:eastAsia="仿宋_GB2312"/>
          <w:sz w:val="28"/>
          <w:szCs w:val="28"/>
        </w:rPr>
        <w:t>%，</w:t>
      </w:r>
      <w:bookmarkStart w:id="1" w:name="_GoBack"/>
      <w:r>
        <w:rPr>
          <w:rFonts w:hint="eastAsia" w:ascii="仿宋_GB2312" w:eastAsia="仿宋_GB2312"/>
          <w:sz w:val="28"/>
          <w:szCs w:val="28"/>
          <w:highlight w:val="none"/>
          <w:lang w:val="en-US" w:eastAsia="zh-CN"/>
        </w:rPr>
        <w:t>主要原因为人员晋薪，工资福利支出增加</w:t>
      </w:r>
      <w:r>
        <w:rPr>
          <w:rFonts w:hint="eastAsia" w:ascii="仿宋_GB2312" w:eastAsia="仿宋_GB2312"/>
          <w:sz w:val="28"/>
          <w:szCs w:val="28"/>
          <w:highlight w:val="none"/>
        </w:rPr>
        <w:t>。其中：财政拨款收入</w:t>
      </w:r>
      <w:r>
        <w:rPr>
          <w:rFonts w:hint="eastAsia" w:ascii="仿宋_GB2312" w:eastAsia="仿宋_GB2312"/>
          <w:sz w:val="28"/>
          <w:szCs w:val="28"/>
          <w:highlight w:val="none"/>
          <w:lang w:val="en-US" w:eastAsia="zh-CN"/>
        </w:rPr>
        <w:t>189</w:t>
      </w:r>
      <w:r>
        <w:rPr>
          <w:rFonts w:hint="eastAsia" w:ascii="仿宋_GB2312" w:eastAsia="仿宋_GB2312"/>
          <w:sz w:val="28"/>
          <w:szCs w:val="28"/>
          <w:highlight w:val="none"/>
        </w:rPr>
        <w:t>万元，较上年预算安排增加</w:t>
      </w:r>
      <w:r>
        <w:rPr>
          <w:rFonts w:hint="eastAsia" w:ascii="仿宋_GB2312" w:eastAsia="仿宋_GB2312"/>
          <w:sz w:val="28"/>
          <w:szCs w:val="28"/>
          <w:highlight w:val="none"/>
          <w:lang w:val="en-US" w:eastAsia="zh-CN"/>
        </w:rPr>
        <w:t>19.3</w:t>
      </w:r>
      <w:r>
        <w:rPr>
          <w:rFonts w:hint="eastAsia" w:ascii="仿宋_GB2312" w:eastAsia="仿宋_GB2312"/>
          <w:sz w:val="28"/>
          <w:szCs w:val="28"/>
          <w:highlight w:val="none"/>
        </w:rPr>
        <w:t>万元。</w:t>
      </w:r>
    </w:p>
    <w:p>
      <w:pPr>
        <w:spacing w:line="540" w:lineRule="exact"/>
        <w:ind w:firstLine="562" w:firstLineChars="200"/>
        <w:rPr>
          <w:rFonts w:hint="eastAsia" w:ascii="楷体_GB2312" w:hAnsi="楷体_GB2312" w:eastAsia="楷体_GB2312" w:cs="楷体_GB2312"/>
          <w:b/>
          <w:sz w:val="28"/>
          <w:szCs w:val="28"/>
          <w:highlight w:val="none"/>
        </w:rPr>
      </w:pPr>
      <w:r>
        <w:rPr>
          <w:rFonts w:hint="eastAsia" w:ascii="楷体_GB2312" w:hAnsi="楷体_GB2312" w:eastAsia="楷体_GB2312" w:cs="楷体_GB2312"/>
          <w:b/>
          <w:sz w:val="28"/>
          <w:szCs w:val="28"/>
          <w:highlight w:val="none"/>
        </w:rPr>
        <w:t>（二）支出预算情况</w:t>
      </w:r>
    </w:p>
    <w:p>
      <w:pPr>
        <w:spacing w:line="54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2022年南昌市总工会职工服务中心支出预算总额为189万元，比上年增加19.3万元，增长11.4%，</w:t>
      </w:r>
      <w:r>
        <w:rPr>
          <w:rFonts w:hint="eastAsia" w:ascii="仿宋_GB2312" w:eastAsia="仿宋_GB2312"/>
          <w:sz w:val="28"/>
          <w:szCs w:val="28"/>
          <w:highlight w:val="none"/>
          <w:lang w:val="en-US" w:eastAsia="zh-CN"/>
        </w:rPr>
        <w:t>主要原因为人员晋薪，工资福利支出增加</w:t>
      </w:r>
      <w:r>
        <w:rPr>
          <w:rFonts w:hint="eastAsia" w:ascii="仿宋_GB2312" w:eastAsia="仿宋_GB2312"/>
          <w:sz w:val="28"/>
          <w:szCs w:val="28"/>
          <w:highlight w:val="none"/>
        </w:rPr>
        <w:t>。</w:t>
      </w:r>
    </w:p>
    <w:p>
      <w:pPr>
        <w:spacing w:line="54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其中：按支出项目类别划分：基本支出189万元，较上年预算安排增加19.3万元，包括工资福利支出188.61万元、对个人和家庭的补助0.39万元。</w:t>
      </w:r>
    </w:p>
    <w:p>
      <w:pPr>
        <w:spacing w:line="54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按支出功能科目划分：一般公共服务支出189万元，较上年预算安排增加19.3万元；其他群众团体事务支出149.38万元，较上年预算安排增加16.8万元；社会保障和就业支出14.92万元，较上年预算安排减少0.56万元；住房保障支出24.7万元，较上年预算安排增加1.94万元。</w:t>
      </w:r>
    </w:p>
    <w:p>
      <w:pPr>
        <w:spacing w:line="54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按支出经济分类划分：工资福利支出188.61万元，较上年预算安排增加56.42万元；对个人和家庭的补助支出0.39万元，较上年预算安排增加0万元。</w:t>
      </w:r>
    </w:p>
    <w:p>
      <w:pPr>
        <w:spacing w:line="540" w:lineRule="exact"/>
        <w:ind w:firstLine="562" w:firstLineChars="200"/>
        <w:rPr>
          <w:rFonts w:hint="eastAsia" w:ascii="楷体_GB2312" w:hAnsi="楷体_GB2312" w:eastAsia="楷体_GB2312" w:cs="楷体_GB2312"/>
          <w:b/>
          <w:sz w:val="28"/>
          <w:szCs w:val="28"/>
          <w:highlight w:val="none"/>
        </w:rPr>
      </w:pPr>
      <w:r>
        <w:rPr>
          <w:rFonts w:hint="eastAsia" w:ascii="楷体_GB2312" w:hAnsi="楷体_GB2312" w:eastAsia="楷体_GB2312" w:cs="楷体_GB2312"/>
          <w:b/>
          <w:sz w:val="28"/>
          <w:szCs w:val="28"/>
          <w:highlight w:val="none"/>
        </w:rPr>
        <w:t>（三）财政拨款支出情况</w:t>
      </w:r>
    </w:p>
    <w:p>
      <w:pPr>
        <w:spacing w:line="54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2022年南昌市总工会职工服务中心财政拨款支出预算189万元，较上年增加19.3万元，增长11.4%，</w:t>
      </w:r>
      <w:r>
        <w:rPr>
          <w:rFonts w:hint="eastAsia" w:ascii="仿宋_GB2312" w:eastAsia="仿宋_GB2312"/>
          <w:sz w:val="28"/>
          <w:szCs w:val="28"/>
          <w:highlight w:val="none"/>
          <w:lang w:val="en-US" w:eastAsia="zh-CN"/>
        </w:rPr>
        <w:t>主要原因为人员晋薪，工资福利支出增加</w:t>
      </w:r>
      <w:r>
        <w:rPr>
          <w:rFonts w:hint="eastAsia" w:ascii="仿宋_GB2312" w:eastAsia="仿宋_GB2312"/>
          <w:sz w:val="28"/>
          <w:szCs w:val="28"/>
          <w:highlight w:val="none"/>
        </w:rPr>
        <w:t>。</w:t>
      </w:r>
    </w:p>
    <w:bookmarkEnd w:id="1"/>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按支出功能科目划分：一般公共服务支出189万元，较上年预算安排增加19.3万元；其他群众团体事务支出149.38万元，较上年预算安排增加16.8万元；社会保障和就业支出14.92万元，较上年预算安排减少0.56万元；住房保障支出24.7万元，较上年预算安排增加1.94万元。</w:t>
      </w:r>
    </w:p>
    <w:p>
      <w:pPr>
        <w:ind w:firstLine="560" w:firstLineChars="200"/>
        <w:rPr>
          <w:rFonts w:hint="eastAsia" w:ascii="仿宋_GB2312" w:eastAsia="仿宋_GB2312"/>
          <w:sz w:val="28"/>
          <w:szCs w:val="28"/>
          <w:highlight w:val="yellow"/>
        </w:rPr>
      </w:pPr>
      <w:r>
        <w:rPr>
          <w:rFonts w:hint="eastAsia" w:ascii="仿宋_GB2312" w:eastAsia="仿宋_GB2312"/>
          <w:sz w:val="28"/>
          <w:szCs w:val="28"/>
        </w:rPr>
        <w:t>按支出项目类别划分：基本支出189万元，较上年预算安排增加19.3万元;其中：工资福利支出188.61万元，对个人和家庭的补助0.39万元。</w:t>
      </w:r>
    </w:p>
    <w:p>
      <w:pPr>
        <w:spacing w:line="540" w:lineRule="exact"/>
        <w:ind w:firstLine="562" w:firstLineChars="200"/>
        <w:rPr>
          <w:rFonts w:hint="eastAsia" w:ascii="仿宋_GB2312" w:eastAsia="仿宋_GB2312"/>
          <w:sz w:val="28"/>
          <w:szCs w:val="28"/>
        </w:rPr>
      </w:pPr>
      <w:r>
        <w:rPr>
          <w:rFonts w:hint="eastAsia" w:ascii="楷体_GB2312" w:hAnsi="楷体_GB2312" w:eastAsia="楷体_GB2312" w:cs="楷体_GB2312"/>
          <w:b/>
          <w:sz w:val="28"/>
          <w:szCs w:val="28"/>
        </w:rPr>
        <w:t>（四）政府性基金情况</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没有使用政府性基金预算拨款安排的支出。</w:t>
      </w:r>
    </w:p>
    <w:p>
      <w:pPr>
        <w:numPr>
          <w:ilvl w:val="0"/>
          <w:numId w:val="1"/>
        </w:numPr>
        <w:spacing w:line="540" w:lineRule="exact"/>
        <w:ind w:firstLine="562" w:firstLineChars="200"/>
        <w:rPr>
          <w:rFonts w:hint="eastAsia" w:ascii="楷体_GB2312" w:hAnsi="楷体_GB2312" w:eastAsia="楷体_GB2312" w:cs="楷体_GB2312"/>
          <w:sz w:val="28"/>
          <w:szCs w:val="28"/>
        </w:rPr>
      </w:pPr>
      <w:r>
        <w:rPr>
          <w:rFonts w:hint="eastAsia" w:ascii="楷体_GB2312" w:hAnsi="楷体_GB2312" w:eastAsia="楷体_GB2312" w:cs="楷体_GB2312"/>
          <w:b/>
          <w:sz w:val="28"/>
          <w:szCs w:val="28"/>
        </w:rPr>
        <w:t>国有资本经营情况</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没有国有资本经营预算拨款安排的支出。</w:t>
      </w:r>
    </w:p>
    <w:p>
      <w:pPr>
        <w:spacing w:line="54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（六）</w:t>
      </w:r>
      <w:bookmarkStart w:id="0" w:name="OLE_LINK4"/>
      <w:r>
        <w:rPr>
          <w:rFonts w:hint="eastAsia" w:ascii="楷体_GB2312" w:hAnsi="楷体_GB2312" w:eastAsia="楷体_GB2312" w:cs="楷体_GB2312"/>
          <w:b/>
          <w:sz w:val="28"/>
          <w:szCs w:val="28"/>
        </w:rPr>
        <w:t>机关运行经费</w:t>
      </w:r>
      <w:bookmarkEnd w:id="0"/>
      <w:r>
        <w:rPr>
          <w:rFonts w:hint="eastAsia" w:ascii="楷体_GB2312" w:hAnsi="楷体_GB2312" w:eastAsia="楷体_GB2312" w:cs="楷体_GB2312"/>
          <w:b/>
          <w:sz w:val="28"/>
          <w:szCs w:val="28"/>
        </w:rPr>
        <w:t>等重要情况说明</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2022年本</w:t>
      </w:r>
      <w:r>
        <w:rPr>
          <w:rFonts w:hint="eastAsia" w:ascii="仿宋_GB2312" w:eastAsia="仿宋_GB2312"/>
          <w:sz w:val="28"/>
          <w:szCs w:val="28"/>
          <w:lang w:eastAsia="zh-CN"/>
        </w:rPr>
        <w:t>单位</w:t>
      </w:r>
      <w:r>
        <w:rPr>
          <w:rFonts w:hint="eastAsia" w:ascii="仿宋_GB2312" w:eastAsia="仿宋_GB2312"/>
          <w:sz w:val="28"/>
          <w:szCs w:val="28"/>
        </w:rPr>
        <w:t>机关运行经费为0万元。</w:t>
      </w:r>
    </w:p>
    <w:p>
      <w:pPr>
        <w:spacing w:line="540" w:lineRule="exact"/>
        <w:ind w:firstLine="562"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（七）</w:t>
      </w:r>
      <w:r>
        <w:rPr>
          <w:rFonts w:hint="eastAsia" w:ascii="楷体_GB2312" w:hAnsi="楷体_GB2312" w:eastAsia="楷体_GB2312" w:cs="楷体_GB2312"/>
          <w:b/>
          <w:bCs/>
          <w:sz w:val="28"/>
          <w:szCs w:val="28"/>
        </w:rPr>
        <w:t>政府采购情况说明</w:t>
      </w:r>
    </w:p>
    <w:p>
      <w:pPr>
        <w:spacing w:line="540" w:lineRule="exact"/>
        <w:ind w:firstLine="560" w:firstLineChars="200"/>
        <w:rPr>
          <w:rFonts w:hint="eastAsia" w:ascii="仿宋_GB2312" w:eastAsia="仿宋_GB2312"/>
          <w:b/>
          <w:sz w:val="28"/>
          <w:szCs w:val="28"/>
        </w:rPr>
      </w:pPr>
      <w:r>
        <w:rPr>
          <w:rFonts w:hint="eastAsia" w:ascii="仿宋_GB2312" w:eastAsia="仿宋_GB2312"/>
          <w:sz w:val="28"/>
          <w:szCs w:val="28"/>
        </w:rPr>
        <w:t>2022年我单位政府采购预算共安排0万元。其中，货物预算0万元，工程预算0万元，服务预算0万元。</w:t>
      </w:r>
    </w:p>
    <w:p>
      <w:pPr>
        <w:widowControl/>
        <w:spacing w:line="540" w:lineRule="exact"/>
        <w:ind w:firstLine="562" w:firstLineChars="200"/>
        <w:jc w:val="left"/>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（八）</w:t>
      </w:r>
      <w:r>
        <w:rPr>
          <w:rFonts w:hint="eastAsia" w:ascii="楷体_GB2312" w:hAnsi="楷体_GB2312" w:eastAsia="楷体_GB2312" w:cs="楷体_GB2312"/>
          <w:b/>
          <w:bCs/>
          <w:sz w:val="28"/>
          <w:szCs w:val="28"/>
        </w:rPr>
        <w:t>国有资产占有使用情况</w:t>
      </w:r>
    </w:p>
    <w:p>
      <w:pPr>
        <w:widowControl/>
        <w:spacing w:line="540" w:lineRule="exact"/>
        <w:ind w:firstLine="560" w:firstLineChars="200"/>
        <w:jc w:val="left"/>
        <w:rPr>
          <w:rFonts w:hint="eastAsia" w:ascii="仿宋_GB2312" w:eastAsia="仿宋_GB2312"/>
          <w:sz w:val="28"/>
          <w:szCs w:val="28"/>
        </w:rPr>
      </w:pPr>
      <w:r>
        <w:rPr>
          <w:rFonts w:hint="eastAsia" w:ascii="仿宋_GB2312" w:eastAsia="仿宋_GB2312"/>
          <w:sz w:val="28"/>
          <w:szCs w:val="28"/>
        </w:rPr>
        <w:t>2022年</w:t>
      </w:r>
      <w:r>
        <w:rPr>
          <w:rFonts w:hint="eastAsia" w:ascii="仿宋_GB2312" w:eastAsia="仿宋_GB2312"/>
          <w:sz w:val="28"/>
          <w:szCs w:val="28"/>
          <w:lang w:eastAsia="zh-CN"/>
        </w:rPr>
        <w:t>单位</w:t>
      </w:r>
      <w:r>
        <w:rPr>
          <w:rFonts w:hint="eastAsia" w:ascii="仿宋_GB2312" w:eastAsia="仿宋_GB2312"/>
          <w:sz w:val="28"/>
          <w:szCs w:val="28"/>
        </w:rPr>
        <w:t>预算安排购置车辆0辆，安排购置单位价值200万元以上大型设备具体为：0万元。</w:t>
      </w:r>
    </w:p>
    <w:p>
      <w:pPr>
        <w:widowControl/>
        <w:spacing w:line="540" w:lineRule="exact"/>
        <w:ind w:firstLine="562" w:firstLineChars="200"/>
        <w:jc w:val="left"/>
        <w:rPr>
          <w:rFonts w:hint="eastAsia" w:ascii="楷体_GB2312" w:hAnsi="楷体_GB2312" w:eastAsia="楷体_GB2312" w:cs="楷体_GB2312"/>
          <w:b/>
          <w:bCs/>
          <w:sz w:val="28"/>
          <w:szCs w:val="28"/>
        </w:rPr>
      </w:pPr>
      <w:r>
        <w:rPr>
          <w:rFonts w:hint="eastAsia" w:ascii="楷体_GB2312" w:hAnsi="楷体_GB2312" w:eastAsia="楷体_GB2312" w:cs="楷体_GB2312"/>
          <w:b/>
          <w:sz w:val="28"/>
          <w:szCs w:val="28"/>
        </w:rPr>
        <w:t>（九）</w:t>
      </w:r>
      <w:r>
        <w:rPr>
          <w:rFonts w:hint="eastAsia" w:ascii="楷体_GB2312" w:hAnsi="楷体_GB2312" w:eastAsia="楷体_GB2312" w:cs="楷体_GB2312"/>
          <w:b/>
          <w:bCs/>
          <w:sz w:val="28"/>
          <w:szCs w:val="28"/>
        </w:rPr>
        <w:t>项目绩效情况</w:t>
      </w:r>
    </w:p>
    <w:p>
      <w:pPr>
        <w:pStyle w:val="2"/>
        <w:ind w:left="0" w:leftChars="0" w:firstLine="560" w:firstLineChars="200"/>
        <w:rPr>
          <w:rFonts w:hint="eastAsia"/>
          <w:sz w:val="20"/>
          <w:szCs w:val="22"/>
        </w:rPr>
      </w:pPr>
      <w:r>
        <w:rPr>
          <w:rFonts w:hint="eastAsia" w:ascii="仿宋_GB2312" w:hAnsi="仿宋_GB2312" w:eastAsia="仿宋_GB2312" w:cs="仿宋_GB2312"/>
          <w:color w:val="auto"/>
          <w:kern w:val="0"/>
          <w:sz w:val="28"/>
          <w:szCs w:val="28"/>
        </w:rPr>
        <w:t>本单位无项目预算，无预算绩效情况说明。</w:t>
      </w:r>
    </w:p>
    <w:p>
      <w:pPr>
        <w:widowControl/>
        <w:spacing w:line="540" w:lineRule="exact"/>
        <w:ind w:firstLine="560" w:firstLineChars="200"/>
        <w:jc w:val="left"/>
        <w:rPr>
          <w:rFonts w:hint="eastAsia" w:ascii="黑体" w:eastAsia="黑体"/>
          <w:sz w:val="28"/>
          <w:szCs w:val="28"/>
        </w:rPr>
      </w:pPr>
      <w:r>
        <w:rPr>
          <w:rFonts w:hint="eastAsia" w:ascii="黑体" w:eastAsia="黑体"/>
          <w:sz w:val="28"/>
          <w:szCs w:val="28"/>
        </w:rPr>
        <w:t>二、“三公”经费预算情况说明</w:t>
      </w:r>
    </w:p>
    <w:p>
      <w:pPr>
        <w:widowControl/>
        <w:spacing w:line="540" w:lineRule="exact"/>
        <w:ind w:firstLine="560" w:firstLineChars="200"/>
        <w:jc w:val="left"/>
        <w:rPr>
          <w:rFonts w:hint="eastAsia" w:ascii="仿宋_GB2312" w:eastAsia="仿宋_GB2312"/>
          <w:sz w:val="28"/>
          <w:szCs w:val="28"/>
        </w:rPr>
      </w:pPr>
      <w:r>
        <w:rPr>
          <w:rFonts w:hint="eastAsia" w:ascii="仿宋_GB2312" w:eastAsia="仿宋_GB2312"/>
          <w:sz w:val="28"/>
          <w:szCs w:val="28"/>
        </w:rPr>
        <w:t>2022年本</w:t>
      </w:r>
      <w:r>
        <w:rPr>
          <w:rFonts w:hint="eastAsia" w:ascii="仿宋_GB2312" w:eastAsia="仿宋_GB2312"/>
          <w:sz w:val="28"/>
          <w:szCs w:val="28"/>
          <w:lang w:eastAsia="zh-CN"/>
        </w:rPr>
        <w:t>单位</w:t>
      </w:r>
      <w:r>
        <w:rPr>
          <w:rFonts w:hint="eastAsia" w:ascii="仿宋_GB2312" w:eastAsia="仿宋_GB2312"/>
          <w:sz w:val="28"/>
          <w:szCs w:val="28"/>
        </w:rPr>
        <w:t>“三公”经费年初预算安排0万元。其中:</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1．因公出国（境）经费0万元，比上年增加/减少0万元。</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2．公务接待费0万元，比上年增加/减少0万元。</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3．公务用车运行维护费0万元，比上年增加/减少0万元。</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4. 公务用车购置费0万元，比上年增加/减少0万元。</w:t>
      </w:r>
    </w:p>
    <w:p>
      <w:pPr>
        <w:widowControl/>
        <w:spacing w:line="540" w:lineRule="exact"/>
        <w:jc w:val="left"/>
        <w:rPr>
          <w:rFonts w:hint="eastAsia" w:ascii="仿宋_GB2312" w:eastAsia="仿宋_GB2312"/>
          <w:sz w:val="28"/>
          <w:szCs w:val="28"/>
        </w:rPr>
      </w:pPr>
    </w:p>
    <w:p>
      <w:pPr>
        <w:widowControl/>
        <w:spacing w:line="540" w:lineRule="exact"/>
        <w:jc w:val="left"/>
        <w:rPr>
          <w:rFonts w:hint="eastAsia" w:ascii="仿宋_GB2312" w:eastAsia="仿宋_GB2312"/>
          <w:sz w:val="28"/>
          <w:szCs w:val="28"/>
        </w:rPr>
      </w:pPr>
    </w:p>
    <w:p>
      <w:pPr>
        <w:spacing w:line="540" w:lineRule="exact"/>
        <w:jc w:val="center"/>
        <w:rPr>
          <w:rFonts w:hint="eastAsia" w:ascii="方正小标宋简体" w:eastAsia="方正小标宋简体"/>
          <w:sz w:val="28"/>
          <w:szCs w:val="28"/>
        </w:rPr>
      </w:pPr>
      <w:r>
        <w:rPr>
          <w:rFonts w:hint="eastAsia" w:ascii="方正小标宋简体" w:eastAsia="方正小标宋简体"/>
          <w:sz w:val="28"/>
          <w:szCs w:val="28"/>
        </w:rPr>
        <w:t>第四部分  名词解释</w:t>
      </w:r>
    </w:p>
    <w:p>
      <w:pPr>
        <w:widowControl/>
        <w:spacing w:line="540" w:lineRule="exact"/>
        <w:ind w:firstLine="560" w:firstLineChars="200"/>
        <w:jc w:val="left"/>
        <w:rPr>
          <w:rFonts w:hint="eastAsia" w:ascii="黑体" w:eastAsia="黑体"/>
          <w:sz w:val="28"/>
          <w:szCs w:val="28"/>
        </w:rPr>
      </w:pPr>
      <w:r>
        <w:rPr>
          <w:rFonts w:hint="eastAsia" w:ascii="黑体" w:eastAsia="黑体"/>
          <w:sz w:val="28"/>
          <w:szCs w:val="28"/>
        </w:rPr>
        <w:t>一、收入科目</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(一)财政拨款：指市级财政当年拨付的资金。</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(二)教育收费资金收入：</w:t>
      </w:r>
      <w:r>
        <w:rPr>
          <w:rFonts w:hint="eastAsia" w:ascii="仿宋_GB2312" w:hAnsi="仿宋_GB2312" w:eastAsia="仿宋_GB2312" w:cs="仿宋_GB2312"/>
          <w:color w:val="000000"/>
          <w:sz w:val="28"/>
          <w:szCs w:val="28"/>
        </w:rPr>
        <w:t>反映实行专项管理的高中以上学费、住宿费，高校委托培养费，函大、电大、夜大及短训班培训费等教育收费取得的收入。</w:t>
      </w:r>
    </w:p>
    <w:p>
      <w:pPr>
        <w:widowControl/>
        <w:spacing w:line="600" w:lineRule="exact"/>
        <w:ind w:firstLine="636"/>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(三)事业收入：</w:t>
      </w:r>
      <w:r>
        <w:rPr>
          <w:rFonts w:hint="eastAsia" w:ascii="仿宋_GB2312" w:hAnsi="仿宋_GB2312" w:eastAsia="仿宋_GB2312" w:cs="仿宋_GB2312"/>
          <w:color w:val="000000"/>
          <w:sz w:val="28"/>
          <w:szCs w:val="28"/>
        </w:rPr>
        <w:t>指事业单位开展专业业务活动及辅助活动取得的收入。</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(四)事业单位经营收入：</w:t>
      </w:r>
      <w:r>
        <w:rPr>
          <w:rFonts w:hint="eastAsia" w:ascii="仿宋_GB2312" w:hAnsi="仿宋_GB2312" w:eastAsia="仿宋_GB2312" w:cs="仿宋_GB2312"/>
          <w:color w:val="000000"/>
          <w:sz w:val="28"/>
          <w:szCs w:val="28"/>
        </w:rPr>
        <w:t>指事业单位在专业业务活动及辅助活动之外开展非独立核算经营活动取得的收入。</w:t>
      </w:r>
    </w:p>
    <w:p>
      <w:pPr>
        <w:widowControl/>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(五)附属单位上缴收入：</w:t>
      </w:r>
      <w:r>
        <w:rPr>
          <w:rFonts w:hint="eastAsia" w:ascii="仿宋_GB2312" w:hAnsi="仿宋_GB2312" w:eastAsia="仿宋_GB2312" w:cs="仿宋_GB2312"/>
          <w:color w:val="000000"/>
          <w:sz w:val="28"/>
          <w:szCs w:val="28"/>
        </w:rPr>
        <w:t>反映事业单位附属的独立核算单位按规定标准或比例缴纳的各项收入。包括附属的事业单位上缴的收入和附属的企业上缴的利润等。</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(六)上级补助收入：</w:t>
      </w:r>
      <w:r>
        <w:rPr>
          <w:rFonts w:hint="eastAsia" w:ascii="仿宋_GB2312" w:hAnsi="仿宋_GB2312" w:eastAsia="仿宋_GB2312" w:cs="仿宋_GB2312"/>
          <w:color w:val="000000"/>
          <w:sz w:val="28"/>
          <w:szCs w:val="28"/>
        </w:rPr>
        <w:t>反映事业单位从主管</w:t>
      </w:r>
      <w:r>
        <w:rPr>
          <w:rFonts w:hint="eastAsia" w:ascii="仿宋_GB2312" w:hAnsi="仿宋_GB2312" w:eastAsia="仿宋_GB2312" w:cs="仿宋_GB2312"/>
          <w:color w:val="000000"/>
          <w:sz w:val="28"/>
          <w:szCs w:val="28"/>
          <w:lang w:eastAsia="zh-CN"/>
        </w:rPr>
        <w:t>单位</w:t>
      </w:r>
      <w:r>
        <w:rPr>
          <w:rFonts w:hint="eastAsia" w:ascii="仿宋_GB2312" w:hAnsi="仿宋_GB2312" w:eastAsia="仿宋_GB2312" w:cs="仿宋_GB2312"/>
          <w:color w:val="000000"/>
          <w:sz w:val="28"/>
          <w:szCs w:val="28"/>
        </w:rPr>
        <w:t>和上级单位取得的非财政补助收入。</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(七)其他收入：</w:t>
      </w:r>
      <w:r>
        <w:rPr>
          <w:rFonts w:hint="eastAsia" w:ascii="仿宋_GB2312" w:hAnsi="仿宋_GB2312" w:eastAsia="仿宋_GB2312" w:cs="仿宋_GB2312"/>
          <w:color w:val="000000"/>
          <w:sz w:val="28"/>
          <w:szCs w:val="28"/>
        </w:rPr>
        <w:t>指除财政拨款、事业收入、事业单位经营收入等以外的各项收入。</w:t>
      </w:r>
    </w:p>
    <w:p>
      <w:pPr>
        <w:widowControl/>
        <w:spacing w:line="52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(八)使用非财政拨款结余：</w:t>
      </w:r>
      <w:r>
        <w:rPr>
          <w:rFonts w:hint="eastAsia" w:ascii="仿宋_GB2312" w:hAnsi="仿宋_GB2312" w:eastAsia="仿宋_GB2312" w:cs="仿宋_GB2312"/>
          <w:color w:val="000000"/>
          <w:sz w:val="28"/>
          <w:szCs w:val="28"/>
        </w:rPr>
        <w:t>填列历年滚存的非限定用途的非统计财政拨款结余弥补2022年收支差额的数额。</w:t>
      </w:r>
    </w:p>
    <w:p>
      <w:pPr>
        <w:widowControl/>
        <w:spacing w:line="600" w:lineRule="exact"/>
        <w:ind w:firstLine="560" w:firstLineChars="200"/>
        <w:rPr>
          <w:rFonts w:hint="eastAsia" w:ascii="仿宋_GB2312" w:eastAsia="仿宋_GB2312"/>
          <w:sz w:val="28"/>
          <w:szCs w:val="28"/>
        </w:rPr>
      </w:pPr>
      <w:r>
        <w:rPr>
          <w:rFonts w:hint="eastAsia" w:ascii="仿宋_GB2312" w:hAnsi="仿宋_GB2312" w:eastAsia="仿宋_GB2312" w:cs="仿宋_GB2312"/>
          <w:sz w:val="28"/>
          <w:szCs w:val="28"/>
        </w:rPr>
        <w:t>(九)上年结转结余：</w:t>
      </w:r>
      <w:r>
        <w:rPr>
          <w:rFonts w:hint="eastAsia" w:ascii="仿宋_GB2312" w:hAnsi="仿宋_GB2312" w:eastAsia="仿宋_GB2312" w:cs="仿宋_GB2312"/>
          <w:color w:val="000000"/>
          <w:sz w:val="28"/>
          <w:szCs w:val="28"/>
        </w:rPr>
        <w:t>填列2021年全部结转和结余的资金数，包括当年结转结余资金和历年滚存结转结余资金。</w:t>
      </w:r>
    </w:p>
    <w:p>
      <w:pPr>
        <w:widowControl/>
        <w:spacing w:line="540" w:lineRule="exact"/>
        <w:ind w:firstLine="560" w:firstLineChars="200"/>
        <w:jc w:val="left"/>
        <w:rPr>
          <w:rFonts w:hint="eastAsia" w:ascii="黑体" w:eastAsia="黑体"/>
          <w:sz w:val="28"/>
          <w:szCs w:val="28"/>
        </w:rPr>
      </w:pPr>
      <w:r>
        <w:rPr>
          <w:rFonts w:hint="eastAsia" w:ascii="黑体" w:eastAsia="黑体"/>
          <w:sz w:val="28"/>
          <w:szCs w:val="28"/>
        </w:rPr>
        <w:t>二、支出科目</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（一）一般公共服务（类）人大事务（款）行政运行（项）：反映各级人大行政单位（包括实行公务员管理的事业单位）的基本支出；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（二）一般公共服务（类）人大事务（款）一般行政管理事务（项）：反映行政单位（包括实行公务员管理的事业单位）未单独设置项级科目的其他项目支出。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（三）一般公共服务（类）人大事务（款）其他群众团体事务支出（项）反映除上述项目以外其他用于群众团体事务方面的支出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（四）教育支出（类）成人教育（款）成人高等教育（项）反映各</w:t>
      </w:r>
      <w:r>
        <w:rPr>
          <w:rFonts w:hint="eastAsia" w:ascii="仿宋_GB2312" w:eastAsia="仿宋_GB2312"/>
          <w:sz w:val="28"/>
          <w:szCs w:val="28"/>
          <w:lang w:eastAsia="zh-CN"/>
        </w:rPr>
        <w:t>单位</w:t>
      </w:r>
      <w:r>
        <w:rPr>
          <w:rFonts w:hint="eastAsia" w:ascii="仿宋_GB2312" w:eastAsia="仿宋_GB2312"/>
          <w:sz w:val="28"/>
          <w:szCs w:val="28"/>
        </w:rPr>
        <w:t>举办函授、夜大、自学考试等成人教育支出。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（五）文化体育与传媒支出（类）文化（款）群众文化（项）反映群众文化方面的支出，包括基层文化馆（站）、群众艺术馆支出等。</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（六）社会保障和就业支出（类）行政事业单位离退休（款）未归口管理的行政单位离退休（项）反映未实行归口管理的行政单位（包括实行公务员管理的事业单位）开支的离退休支出。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（七）住房保障支出（类）住房改革支出（款）购房补贴（项）反映按房改政策规定，行政事业单位向符合条件职工、军人向转役复员离退休人员发放的用于购买住房的补贴。</w:t>
      </w:r>
    </w:p>
    <w:p>
      <w:pPr>
        <w:spacing w:line="540" w:lineRule="exact"/>
        <w:ind w:firstLine="560" w:firstLineChars="200"/>
        <w:rPr>
          <w:rFonts w:hint="eastAsia" w:ascii="仿宋_GB2312" w:eastAsia="仿宋_GB2312"/>
          <w:sz w:val="28"/>
          <w:szCs w:val="28"/>
        </w:rPr>
      </w:pPr>
      <w:r>
        <w:rPr>
          <w:rFonts w:hint="eastAsia" w:ascii="仿宋_GB2312" w:eastAsia="仿宋_GB2312"/>
          <w:sz w:val="28"/>
          <w:szCs w:val="28"/>
        </w:rPr>
        <w:t>（八）住房保障支出（类）住房改革支出（款）住房公积金（项）反映行政事业单位按人力资源和社会保障部、财政部规定的基本工资和津补贴以及规定比例为职工缴纳的住房公积金。</w:t>
      </w:r>
    </w:p>
    <w:sectPr>
      <w:headerReference r:id="rId3" w:type="default"/>
      <w:footerReference r:id="rId4" w:type="default"/>
      <w:footerReference r:id="rId5" w:type="even"/>
      <w:pgSz w:w="11906" w:h="16838"/>
      <w:pgMar w:top="2098" w:right="1474" w:bottom="1985" w:left="1588" w:header="851" w:footer="992" w:gutter="0"/>
      <w:cols w:space="720" w:num="1"/>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numPr>
        <w:ins w:id="0" w:author="微软用户" w:date="2021-03-09T15:45:00Z"/>
      </w:numPr>
      <w:rPr>
        <w:rStyle w:val="11"/>
        <w:rFonts w:hint="eastAsia" w:ascii="宋体" w:hAnsi="宋体"/>
        <w:sz w:val="28"/>
        <w:szCs w:val="28"/>
      </w:rPr>
    </w:pP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BF536"/>
    <w:multiLevelType w:val="singleLevel"/>
    <w:tmpl w:val="50BBF536"/>
    <w:lvl w:ilvl="0" w:tentative="0">
      <w:start w:val="5"/>
      <w:numFmt w:val="chineseCounting"/>
      <w:suff w:val="nothing"/>
      <w:lvlText w:val="（%1）"/>
      <w:lvlJc w:val="left"/>
      <w:rPr>
        <w:rFonts w:hint="eastAsia" w:ascii="楷体_GB2312" w:hAnsi="楷体_GB2312" w:eastAsia="楷体_GB2312" w:cs="楷体_GB2312"/>
        <w:b/>
        <w:bCs/>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evenAndOddHeaders w:val="1"/>
  <w:drawingGridHorizontalSpacing w:val="158"/>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jQ3ZjM2NzY4YjQyMmFkM2UxODYxMDM0Y2ZiZDcifQ=="/>
  </w:docVars>
  <w:rsids>
    <w:rsidRoot w:val="00827406"/>
    <w:rsid w:val="00041DE4"/>
    <w:rsid w:val="00047EE4"/>
    <w:rsid w:val="000B5563"/>
    <w:rsid w:val="000B587C"/>
    <w:rsid w:val="000C39C7"/>
    <w:rsid w:val="000C7357"/>
    <w:rsid w:val="000D2430"/>
    <w:rsid w:val="000F0A30"/>
    <w:rsid w:val="000F5EFE"/>
    <w:rsid w:val="00192373"/>
    <w:rsid w:val="001A78D7"/>
    <w:rsid w:val="001B641C"/>
    <w:rsid w:val="001F5158"/>
    <w:rsid w:val="001F6644"/>
    <w:rsid w:val="00210FB0"/>
    <w:rsid w:val="002201B1"/>
    <w:rsid w:val="002206BF"/>
    <w:rsid w:val="0024611C"/>
    <w:rsid w:val="00251FCC"/>
    <w:rsid w:val="002873C8"/>
    <w:rsid w:val="002C01E5"/>
    <w:rsid w:val="002C7E90"/>
    <w:rsid w:val="002E265B"/>
    <w:rsid w:val="002F1E67"/>
    <w:rsid w:val="00317F48"/>
    <w:rsid w:val="00332AE9"/>
    <w:rsid w:val="003511BF"/>
    <w:rsid w:val="00363722"/>
    <w:rsid w:val="0037232A"/>
    <w:rsid w:val="00384E4E"/>
    <w:rsid w:val="003C05CE"/>
    <w:rsid w:val="003C2941"/>
    <w:rsid w:val="003C56F1"/>
    <w:rsid w:val="0041383B"/>
    <w:rsid w:val="00413D6A"/>
    <w:rsid w:val="00416E8D"/>
    <w:rsid w:val="0042450A"/>
    <w:rsid w:val="004C4D62"/>
    <w:rsid w:val="004F7FF5"/>
    <w:rsid w:val="00512B52"/>
    <w:rsid w:val="005164A2"/>
    <w:rsid w:val="0053699C"/>
    <w:rsid w:val="00544ECE"/>
    <w:rsid w:val="00567174"/>
    <w:rsid w:val="0059021E"/>
    <w:rsid w:val="00592ECE"/>
    <w:rsid w:val="005B40FD"/>
    <w:rsid w:val="005D1105"/>
    <w:rsid w:val="005D191B"/>
    <w:rsid w:val="005E1D51"/>
    <w:rsid w:val="005E6E2F"/>
    <w:rsid w:val="005F2EA2"/>
    <w:rsid w:val="005F6A99"/>
    <w:rsid w:val="00616BE5"/>
    <w:rsid w:val="00617321"/>
    <w:rsid w:val="00621608"/>
    <w:rsid w:val="0063638E"/>
    <w:rsid w:val="00646DFE"/>
    <w:rsid w:val="00652AE0"/>
    <w:rsid w:val="006664A7"/>
    <w:rsid w:val="00695227"/>
    <w:rsid w:val="006A2414"/>
    <w:rsid w:val="006A52DA"/>
    <w:rsid w:val="006A68AA"/>
    <w:rsid w:val="006C4C04"/>
    <w:rsid w:val="006C7250"/>
    <w:rsid w:val="006D7F9B"/>
    <w:rsid w:val="006E3DD9"/>
    <w:rsid w:val="006E73BD"/>
    <w:rsid w:val="006F2E87"/>
    <w:rsid w:val="0073040F"/>
    <w:rsid w:val="0074733C"/>
    <w:rsid w:val="00751D7A"/>
    <w:rsid w:val="007707C8"/>
    <w:rsid w:val="00780143"/>
    <w:rsid w:val="00793837"/>
    <w:rsid w:val="007A0892"/>
    <w:rsid w:val="007B76BC"/>
    <w:rsid w:val="007C052B"/>
    <w:rsid w:val="007D4C23"/>
    <w:rsid w:val="007F5EDB"/>
    <w:rsid w:val="00821153"/>
    <w:rsid w:val="00821A61"/>
    <w:rsid w:val="00823518"/>
    <w:rsid w:val="00827406"/>
    <w:rsid w:val="00834B8C"/>
    <w:rsid w:val="008376AA"/>
    <w:rsid w:val="008B042E"/>
    <w:rsid w:val="008B2755"/>
    <w:rsid w:val="008D20E6"/>
    <w:rsid w:val="009219A3"/>
    <w:rsid w:val="009276EE"/>
    <w:rsid w:val="00947F78"/>
    <w:rsid w:val="009668CF"/>
    <w:rsid w:val="00973D8F"/>
    <w:rsid w:val="00996FEC"/>
    <w:rsid w:val="009C06CD"/>
    <w:rsid w:val="009C7ADE"/>
    <w:rsid w:val="009E0539"/>
    <w:rsid w:val="00A077D5"/>
    <w:rsid w:val="00A2361D"/>
    <w:rsid w:val="00A32F07"/>
    <w:rsid w:val="00A4659B"/>
    <w:rsid w:val="00A51CC1"/>
    <w:rsid w:val="00A73C33"/>
    <w:rsid w:val="00A96F1A"/>
    <w:rsid w:val="00A97272"/>
    <w:rsid w:val="00AC69A2"/>
    <w:rsid w:val="00AD21C6"/>
    <w:rsid w:val="00AE0D4A"/>
    <w:rsid w:val="00AE3375"/>
    <w:rsid w:val="00AF4B1C"/>
    <w:rsid w:val="00B621B9"/>
    <w:rsid w:val="00B62E99"/>
    <w:rsid w:val="00B82BF7"/>
    <w:rsid w:val="00BA0FCF"/>
    <w:rsid w:val="00BA735B"/>
    <w:rsid w:val="00BB1EAC"/>
    <w:rsid w:val="00BC6007"/>
    <w:rsid w:val="00BD16CD"/>
    <w:rsid w:val="00BD56F0"/>
    <w:rsid w:val="00BE7E6F"/>
    <w:rsid w:val="00BF7237"/>
    <w:rsid w:val="00C128D3"/>
    <w:rsid w:val="00C55DF9"/>
    <w:rsid w:val="00C6511F"/>
    <w:rsid w:val="00C77DC0"/>
    <w:rsid w:val="00C80F4D"/>
    <w:rsid w:val="00C817AE"/>
    <w:rsid w:val="00C91A63"/>
    <w:rsid w:val="00C91AAD"/>
    <w:rsid w:val="00C92FB0"/>
    <w:rsid w:val="00CA11EE"/>
    <w:rsid w:val="00CA1FFD"/>
    <w:rsid w:val="00CD08BB"/>
    <w:rsid w:val="00CD19C5"/>
    <w:rsid w:val="00CE7F4F"/>
    <w:rsid w:val="00CF25A9"/>
    <w:rsid w:val="00CF5556"/>
    <w:rsid w:val="00D157A1"/>
    <w:rsid w:val="00D519BC"/>
    <w:rsid w:val="00D56534"/>
    <w:rsid w:val="00D73587"/>
    <w:rsid w:val="00DA13A2"/>
    <w:rsid w:val="00DD53DF"/>
    <w:rsid w:val="00DF07B8"/>
    <w:rsid w:val="00DF6B46"/>
    <w:rsid w:val="00E6672B"/>
    <w:rsid w:val="00E70B60"/>
    <w:rsid w:val="00E85808"/>
    <w:rsid w:val="00E8766E"/>
    <w:rsid w:val="00E955DD"/>
    <w:rsid w:val="00EA2F93"/>
    <w:rsid w:val="00EB5552"/>
    <w:rsid w:val="00EC2F77"/>
    <w:rsid w:val="00EE264F"/>
    <w:rsid w:val="00EE6195"/>
    <w:rsid w:val="00F031B5"/>
    <w:rsid w:val="00F21D74"/>
    <w:rsid w:val="00F37447"/>
    <w:rsid w:val="00F6543E"/>
    <w:rsid w:val="00FF2CDD"/>
    <w:rsid w:val="01E973A8"/>
    <w:rsid w:val="02651211"/>
    <w:rsid w:val="03817505"/>
    <w:rsid w:val="03A06329"/>
    <w:rsid w:val="04243315"/>
    <w:rsid w:val="0592455B"/>
    <w:rsid w:val="0613359F"/>
    <w:rsid w:val="06C63B4A"/>
    <w:rsid w:val="07D9074F"/>
    <w:rsid w:val="08696E65"/>
    <w:rsid w:val="08E94A22"/>
    <w:rsid w:val="094218EA"/>
    <w:rsid w:val="09E879F8"/>
    <w:rsid w:val="0AC3152E"/>
    <w:rsid w:val="0AD415FF"/>
    <w:rsid w:val="0B07212C"/>
    <w:rsid w:val="0B5F0147"/>
    <w:rsid w:val="0BDA5F58"/>
    <w:rsid w:val="0DD11B04"/>
    <w:rsid w:val="0DD33B18"/>
    <w:rsid w:val="0E17139F"/>
    <w:rsid w:val="105D2E19"/>
    <w:rsid w:val="10E64B18"/>
    <w:rsid w:val="113A67A5"/>
    <w:rsid w:val="11BF27E5"/>
    <w:rsid w:val="12DD4625"/>
    <w:rsid w:val="12EB2676"/>
    <w:rsid w:val="139A0DDA"/>
    <w:rsid w:val="13E23EEA"/>
    <w:rsid w:val="140D106C"/>
    <w:rsid w:val="1431636E"/>
    <w:rsid w:val="143C3D7F"/>
    <w:rsid w:val="14E86739"/>
    <w:rsid w:val="15C57FB5"/>
    <w:rsid w:val="16851F87"/>
    <w:rsid w:val="169A2C03"/>
    <w:rsid w:val="16E73EF9"/>
    <w:rsid w:val="174D5E80"/>
    <w:rsid w:val="17EF0E6D"/>
    <w:rsid w:val="18C71094"/>
    <w:rsid w:val="19B155E2"/>
    <w:rsid w:val="1B3C137C"/>
    <w:rsid w:val="1BA9378E"/>
    <w:rsid w:val="1C455126"/>
    <w:rsid w:val="1C7F6532"/>
    <w:rsid w:val="1C9668D5"/>
    <w:rsid w:val="1CC33CF7"/>
    <w:rsid w:val="1EE3217F"/>
    <w:rsid w:val="1F0334FC"/>
    <w:rsid w:val="1F7B64B2"/>
    <w:rsid w:val="1F7D4776"/>
    <w:rsid w:val="20924340"/>
    <w:rsid w:val="20F67537"/>
    <w:rsid w:val="211E5376"/>
    <w:rsid w:val="217338F8"/>
    <w:rsid w:val="25D73D8B"/>
    <w:rsid w:val="266D15EF"/>
    <w:rsid w:val="26F57609"/>
    <w:rsid w:val="29305D1E"/>
    <w:rsid w:val="29A13B91"/>
    <w:rsid w:val="2A0C618E"/>
    <w:rsid w:val="2A3419FD"/>
    <w:rsid w:val="2A4A6477"/>
    <w:rsid w:val="2AEC4F1A"/>
    <w:rsid w:val="2BC6242D"/>
    <w:rsid w:val="2C4D1BEC"/>
    <w:rsid w:val="2DEE456D"/>
    <w:rsid w:val="2EB81484"/>
    <w:rsid w:val="2EEB71F5"/>
    <w:rsid w:val="2F530C99"/>
    <w:rsid w:val="30787C26"/>
    <w:rsid w:val="312A0FFE"/>
    <w:rsid w:val="316B645B"/>
    <w:rsid w:val="33EF7BBA"/>
    <w:rsid w:val="34282D68"/>
    <w:rsid w:val="34545B05"/>
    <w:rsid w:val="34A53353"/>
    <w:rsid w:val="34E123B4"/>
    <w:rsid w:val="35030C20"/>
    <w:rsid w:val="35475838"/>
    <w:rsid w:val="356A41DC"/>
    <w:rsid w:val="35A311CB"/>
    <w:rsid w:val="35AF4436"/>
    <w:rsid w:val="35DD5FA9"/>
    <w:rsid w:val="35E80533"/>
    <w:rsid w:val="36D9028D"/>
    <w:rsid w:val="37051D4B"/>
    <w:rsid w:val="39053268"/>
    <w:rsid w:val="39FA42D5"/>
    <w:rsid w:val="3A160584"/>
    <w:rsid w:val="3A93767C"/>
    <w:rsid w:val="3AB57D7D"/>
    <w:rsid w:val="3BF02777"/>
    <w:rsid w:val="3C1F7420"/>
    <w:rsid w:val="3C4E0A62"/>
    <w:rsid w:val="3CD0609A"/>
    <w:rsid w:val="3DBE087E"/>
    <w:rsid w:val="3E316625"/>
    <w:rsid w:val="3E9154B3"/>
    <w:rsid w:val="3EF66783"/>
    <w:rsid w:val="406904BD"/>
    <w:rsid w:val="40C435A3"/>
    <w:rsid w:val="425A4351"/>
    <w:rsid w:val="42B524E3"/>
    <w:rsid w:val="42F56A22"/>
    <w:rsid w:val="43883AFB"/>
    <w:rsid w:val="444D0081"/>
    <w:rsid w:val="455B48A7"/>
    <w:rsid w:val="45E47F83"/>
    <w:rsid w:val="467647D7"/>
    <w:rsid w:val="46852545"/>
    <w:rsid w:val="46D540D5"/>
    <w:rsid w:val="47254F9E"/>
    <w:rsid w:val="4789165F"/>
    <w:rsid w:val="47AF5FFA"/>
    <w:rsid w:val="484A1E5F"/>
    <w:rsid w:val="48544A5B"/>
    <w:rsid w:val="488C6E00"/>
    <w:rsid w:val="48DF5B11"/>
    <w:rsid w:val="4A1B2B37"/>
    <w:rsid w:val="4A3D37F0"/>
    <w:rsid w:val="4B2E0001"/>
    <w:rsid w:val="4BBA60D7"/>
    <w:rsid w:val="4C52352E"/>
    <w:rsid w:val="4CA21D7F"/>
    <w:rsid w:val="4CD8788C"/>
    <w:rsid w:val="4E654E08"/>
    <w:rsid w:val="4E8E005C"/>
    <w:rsid w:val="4FC5634F"/>
    <w:rsid w:val="50246AEF"/>
    <w:rsid w:val="502F082E"/>
    <w:rsid w:val="509C06DD"/>
    <w:rsid w:val="50AC2E72"/>
    <w:rsid w:val="50D7087D"/>
    <w:rsid w:val="5163788C"/>
    <w:rsid w:val="517D19DC"/>
    <w:rsid w:val="521E2555"/>
    <w:rsid w:val="531A1BBA"/>
    <w:rsid w:val="53B06BFE"/>
    <w:rsid w:val="54B65011"/>
    <w:rsid w:val="562D5B2A"/>
    <w:rsid w:val="56CD39D1"/>
    <w:rsid w:val="573B1E6F"/>
    <w:rsid w:val="578B31BF"/>
    <w:rsid w:val="593C7E1F"/>
    <w:rsid w:val="596D6DE2"/>
    <w:rsid w:val="59B30A4B"/>
    <w:rsid w:val="59E6666A"/>
    <w:rsid w:val="5A032C9A"/>
    <w:rsid w:val="5AAB665B"/>
    <w:rsid w:val="5AE95664"/>
    <w:rsid w:val="5AF74558"/>
    <w:rsid w:val="5B1A53D9"/>
    <w:rsid w:val="5B5C306C"/>
    <w:rsid w:val="5B8D627F"/>
    <w:rsid w:val="5BF413F8"/>
    <w:rsid w:val="5C466C52"/>
    <w:rsid w:val="5D620D9C"/>
    <w:rsid w:val="5D9B6416"/>
    <w:rsid w:val="5DFB608C"/>
    <w:rsid w:val="5E000149"/>
    <w:rsid w:val="5F8D0A4F"/>
    <w:rsid w:val="60A779E5"/>
    <w:rsid w:val="6169332E"/>
    <w:rsid w:val="619A4DED"/>
    <w:rsid w:val="6216718A"/>
    <w:rsid w:val="62307000"/>
    <w:rsid w:val="62D22D7C"/>
    <w:rsid w:val="64A91127"/>
    <w:rsid w:val="64F23BF3"/>
    <w:rsid w:val="65C65B08"/>
    <w:rsid w:val="663B21E3"/>
    <w:rsid w:val="66667BDF"/>
    <w:rsid w:val="689C6999"/>
    <w:rsid w:val="68C02AB8"/>
    <w:rsid w:val="68E776C8"/>
    <w:rsid w:val="69AC4554"/>
    <w:rsid w:val="69D01850"/>
    <w:rsid w:val="6A427E2C"/>
    <w:rsid w:val="6AA938F1"/>
    <w:rsid w:val="6AB86EE2"/>
    <w:rsid w:val="6CC37330"/>
    <w:rsid w:val="6CE70811"/>
    <w:rsid w:val="6E5D7F45"/>
    <w:rsid w:val="6F4C4067"/>
    <w:rsid w:val="701F1D09"/>
    <w:rsid w:val="70550BAE"/>
    <w:rsid w:val="705C09E9"/>
    <w:rsid w:val="707B1AEE"/>
    <w:rsid w:val="70800C7B"/>
    <w:rsid w:val="71085C35"/>
    <w:rsid w:val="7156327B"/>
    <w:rsid w:val="718056A4"/>
    <w:rsid w:val="719732BD"/>
    <w:rsid w:val="71EE68BF"/>
    <w:rsid w:val="7318110C"/>
    <w:rsid w:val="748401D4"/>
    <w:rsid w:val="74CE7D69"/>
    <w:rsid w:val="75624B9A"/>
    <w:rsid w:val="75BE7144"/>
    <w:rsid w:val="76827BAF"/>
    <w:rsid w:val="76864D40"/>
    <w:rsid w:val="778F0CF5"/>
    <w:rsid w:val="780115FE"/>
    <w:rsid w:val="78975D1B"/>
    <w:rsid w:val="78CB47AC"/>
    <w:rsid w:val="796D0F86"/>
    <w:rsid w:val="7A1D10E6"/>
    <w:rsid w:val="7A2B7F72"/>
    <w:rsid w:val="7A665C91"/>
    <w:rsid w:val="7ACD35EA"/>
    <w:rsid w:val="7B8D615D"/>
    <w:rsid w:val="7BF33FB5"/>
    <w:rsid w:val="7C344C92"/>
    <w:rsid w:val="7DC809BE"/>
    <w:rsid w:val="7E2D3894"/>
    <w:rsid w:val="7E95008B"/>
    <w:rsid w:val="7ED86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200" w:leftChars="200" w:firstLine="420" w:firstLineChars="200"/>
    </w:pPr>
    <w:rPr>
      <w:rFonts w:ascii="Times New Roman"/>
    </w:rPr>
  </w:style>
  <w:style w:type="paragraph" w:styleId="3">
    <w:name w:val="Body Text Indent"/>
    <w:basedOn w:val="1"/>
    <w:qFormat/>
    <w:uiPriority w:val="0"/>
    <w:pPr>
      <w:ind w:firstLine="630"/>
    </w:p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15"/>
    <w:basedOn w:val="10"/>
    <w:qFormat/>
    <w:uiPriority w:val="0"/>
    <w:rPr>
      <w:rFonts w:hint="default" w:ascii="Times New Roman" w:hAnsi="Times New Roman" w:eastAsia="楷体_GB2312" w:cs="Times New Roman"/>
      <w:sz w:val="28"/>
      <w:szCs w:val="28"/>
    </w:rPr>
  </w:style>
  <w:style w:type="paragraph" w:customStyle="1" w:styleId="13">
    <w:name w:val="正文1"/>
    <w:qFormat/>
    <w:uiPriority w:val="0"/>
    <w:pPr>
      <w:jc w:val="both"/>
    </w:pPr>
    <w:rPr>
      <w:rFonts w:ascii="Calibri" w:hAnsi="Calibri"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8</Pages>
  <Words>2970</Words>
  <Characters>3166</Characters>
  <Lines>22</Lines>
  <Paragraphs>6</Paragraphs>
  <TotalTime>10</TotalTime>
  <ScaleCrop>false</ScaleCrop>
  <LinksUpToDate>false</LinksUpToDate>
  <CharactersWithSpaces>3185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2022-03-01T07:01:00Z</dcterms:created>
  <dc:creator>余超</dc:creator>
  <cp:lastModifiedBy>青色。</cp:lastModifiedBy>
  <cp:lastPrinted>2022-02-15T01:32:00Z</cp:lastPrinted>
  <dcterms:modified xsi:type="dcterms:W3CDTF">2023-10-24T03:23:57Z</dcterms:modified>
  <dc:title>南昌市财政局</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B77A44F80378400C81086123713F4625_13</vt:lpwstr>
  </property>
</Properties>
</file>