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500" w:lineRule="exact"/>
        <w:ind w:firstLine="420" w:firstLineChars="0"/>
        <w:jc w:val="center"/>
        <w:textAlignment w:val="auto"/>
        <w:rPr>
          <w:rFonts w:ascii="方正小标宋简体" w:eastAsia="方正小标宋简体"/>
          <w:sz w:val="44"/>
          <w:szCs w:val="44"/>
        </w:rPr>
      </w:pPr>
      <w:bookmarkStart w:id="1" w:name="_GoBack"/>
      <w:r>
        <w:rPr>
          <w:rFonts w:hint="eastAsia" w:ascii="方正小标宋简体" w:eastAsia="方正小标宋简体"/>
          <w:sz w:val="44"/>
          <w:szCs w:val="44"/>
        </w:rPr>
        <w:t>南昌市总工会职工服务中心</w:t>
      </w: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2023年单位预算</w:t>
      </w:r>
    </w:p>
    <w:p>
      <w:pPr>
        <w:keepNext w:val="0"/>
        <w:keepLines w:val="0"/>
        <w:pageBreakBefore w:val="0"/>
        <w:kinsoku/>
        <w:wordWrap/>
        <w:overflowPunct/>
        <w:topLinePunct w:val="0"/>
        <w:bidi w:val="0"/>
        <w:adjustRightInd/>
        <w:snapToGrid/>
        <w:spacing w:line="500" w:lineRule="exact"/>
        <w:jc w:val="center"/>
        <w:textAlignment w:val="auto"/>
        <w:rPr>
          <w:bCs/>
          <w:sz w:val="36"/>
          <w:szCs w:val="36"/>
        </w:rPr>
      </w:pPr>
    </w:p>
    <w:p>
      <w:pPr>
        <w:keepNext w:val="0"/>
        <w:keepLines w:val="0"/>
        <w:pageBreakBefore w:val="0"/>
        <w:kinsoku/>
        <w:wordWrap/>
        <w:overflowPunct/>
        <w:topLinePunct w:val="0"/>
        <w:bidi w:val="0"/>
        <w:adjustRightInd/>
        <w:snapToGrid/>
        <w:spacing w:line="500" w:lineRule="exact"/>
        <w:jc w:val="center"/>
        <w:textAlignment w:val="auto"/>
        <w:rPr>
          <w:rFonts w:ascii="黑体" w:eastAsia="黑体"/>
          <w:sz w:val="32"/>
          <w:szCs w:val="32"/>
        </w:rPr>
      </w:pPr>
      <w:r>
        <w:rPr>
          <w:rFonts w:hint="eastAsia" w:ascii="黑体" w:eastAsia="黑体"/>
          <w:sz w:val="32"/>
          <w:szCs w:val="32"/>
        </w:rPr>
        <w:t>目  录</w:t>
      </w:r>
    </w:p>
    <w:p>
      <w:pPr>
        <w:keepNext w:val="0"/>
        <w:keepLines w:val="0"/>
        <w:pageBreakBefore w:val="0"/>
        <w:kinsoku/>
        <w:wordWrap/>
        <w:overflowPunct/>
        <w:topLinePunct w:val="0"/>
        <w:bidi w:val="0"/>
        <w:adjustRightInd/>
        <w:snapToGrid/>
        <w:spacing w:line="500" w:lineRule="exact"/>
        <w:textAlignment w:val="auto"/>
        <w:rPr>
          <w:sz w:val="32"/>
          <w:szCs w:val="32"/>
        </w:rPr>
      </w:pPr>
    </w:p>
    <w:p>
      <w:pPr>
        <w:keepNext w:val="0"/>
        <w:keepLines w:val="0"/>
        <w:pageBreakBefore w:val="0"/>
        <w:widowControl/>
        <w:kinsoku/>
        <w:wordWrap/>
        <w:overflowPunct/>
        <w:topLinePunct w:val="0"/>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第一部分  南昌市总工会职工服务中心概况</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一、单位主要职责</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二、单位2023年主要工作任务</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三、</w:t>
      </w:r>
      <w:r>
        <w:rPr>
          <w:rFonts w:hint="eastAsia" w:ascii="仿宋_GB2312" w:eastAsia="仿宋_GB2312"/>
          <w:sz w:val="28"/>
          <w:szCs w:val="28"/>
          <w:lang w:val="en-US" w:eastAsia="zh-CN"/>
        </w:rPr>
        <w:t>机构设置及人员情况</w:t>
      </w:r>
    </w:p>
    <w:p>
      <w:pPr>
        <w:keepNext w:val="0"/>
        <w:keepLines w:val="0"/>
        <w:pageBreakBefore w:val="0"/>
        <w:widowControl/>
        <w:kinsoku/>
        <w:wordWrap/>
        <w:overflowPunct/>
        <w:topLinePunct w:val="0"/>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w:t>
      </w:r>
      <w:r>
        <w:rPr>
          <w:rFonts w:hint="eastAsia" w:ascii="仿宋_GB2312" w:eastAsia="仿宋_GB2312"/>
          <w:b/>
          <w:sz w:val="28"/>
          <w:szCs w:val="28"/>
          <w:lang w:val="en-US" w:eastAsia="zh-CN"/>
        </w:rPr>
        <w:t>二</w:t>
      </w:r>
      <w:r>
        <w:rPr>
          <w:rFonts w:hint="eastAsia" w:ascii="仿宋_GB2312" w:eastAsia="仿宋_GB2312"/>
          <w:b/>
          <w:sz w:val="28"/>
          <w:szCs w:val="28"/>
        </w:rPr>
        <w:t>部分  南昌市</w:t>
      </w:r>
      <w:r>
        <w:rPr>
          <w:rFonts w:hint="eastAsia" w:ascii="仿宋_GB2312" w:eastAsia="仿宋_GB2312"/>
          <w:b/>
          <w:spacing w:val="-4"/>
          <w:kern w:val="28"/>
          <w:sz w:val="28"/>
          <w:szCs w:val="28"/>
        </w:rPr>
        <w:t>总工会职工服务中心2023</w:t>
      </w:r>
      <w:r>
        <w:rPr>
          <w:rFonts w:hint="eastAsia" w:ascii="仿宋_GB2312" w:eastAsia="仿宋_GB2312"/>
          <w:b/>
          <w:sz w:val="28"/>
          <w:szCs w:val="28"/>
        </w:rPr>
        <w:t>年单位预算表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一、《收支预算总表》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二、《单位收入总表》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三、《单位支出总表》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四、《财政拨款收支总表》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五、《一般公共预算支出表》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六、《一般公共预算基本支出表》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七、《</w:t>
      </w:r>
      <w:r>
        <w:rPr>
          <w:rFonts w:hint="eastAsia" w:ascii="仿宋_GB2312" w:eastAsia="仿宋_GB2312"/>
          <w:sz w:val="28"/>
          <w:szCs w:val="28"/>
          <w:lang w:val="en-US" w:eastAsia="zh-CN"/>
        </w:rPr>
        <w:t>财政拨款</w:t>
      </w:r>
      <w:r>
        <w:rPr>
          <w:rFonts w:hint="eastAsia" w:ascii="仿宋_GB2312" w:eastAsia="仿宋_GB2312"/>
          <w:sz w:val="28"/>
          <w:szCs w:val="28"/>
        </w:rPr>
        <w:t>“三公”经费支出表》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八、《政府性基金预算支出表》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九、《国有资本经营预算支出表》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十、《项目支出绩效目标表》</w:t>
      </w:r>
    </w:p>
    <w:p>
      <w:pPr>
        <w:keepNext w:val="0"/>
        <w:keepLines w:val="0"/>
        <w:pageBreakBefore w:val="0"/>
        <w:widowControl/>
        <w:kinsoku/>
        <w:wordWrap/>
        <w:overflowPunct/>
        <w:topLinePunct w:val="0"/>
        <w:bidi w:val="0"/>
        <w:adjustRightInd/>
        <w:snapToGrid/>
        <w:spacing w:line="500" w:lineRule="exact"/>
        <w:ind w:firstLine="546" w:firstLineChars="200"/>
        <w:textAlignment w:val="auto"/>
        <w:rPr>
          <w:rFonts w:ascii="仿宋_GB2312" w:eastAsia="仿宋_GB2312"/>
          <w:b/>
          <w:spacing w:val="-4"/>
          <w:kern w:val="28"/>
          <w:sz w:val="28"/>
          <w:szCs w:val="28"/>
        </w:rPr>
      </w:pPr>
      <w:r>
        <w:rPr>
          <w:rFonts w:hint="eastAsia" w:ascii="仿宋_GB2312" w:hAnsi="Calibri" w:eastAsia="仿宋_GB2312" w:cs="宋体"/>
          <w:b/>
          <w:spacing w:val="-4"/>
          <w:kern w:val="28"/>
          <w:sz w:val="28"/>
          <w:szCs w:val="28"/>
        </w:rPr>
        <w:t>第</w:t>
      </w:r>
      <w:r>
        <w:rPr>
          <w:rFonts w:hint="eastAsia" w:ascii="仿宋_GB2312" w:hAnsi="Calibri" w:eastAsia="仿宋_GB2312" w:cs="宋体"/>
          <w:b/>
          <w:spacing w:val="-4"/>
          <w:kern w:val="28"/>
          <w:sz w:val="28"/>
          <w:szCs w:val="28"/>
          <w:lang w:val="en-US" w:eastAsia="zh-CN"/>
        </w:rPr>
        <w:t>三</w:t>
      </w:r>
      <w:r>
        <w:rPr>
          <w:rFonts w:hint="eastAsia" w:ascii="仿宋_GB2312" w:hAnsi="Calibri" w:eastAsia="仿宋_GB2312" w:cs="宋体"/>
          <w:b/>
          <w:spacing w:val="-4"/>
          <w:kern w:val="28"/>
          <w:sz w:val="28"/>
          <w:szCs w:val="28"/>
        </w:rPr>
        <w:t xml:space="preserve">部分  </w:t>
      </w:r>
      <w:r>
        <w:rPr>
          <w:rFonts w:hint="eastAsia" w:ascii="仿宋_GB2312" w:eastAsia="仿宋_GB2312"/>
          <w:b/>
          <w:spacing w:val="-4"/>
          <w:kern w:val="28"/>
          <w:sz w:val="28"/>
          <w:szCs w:val="28"/>
        </w:rPr>
        <w:t>南昌市总工会职工服务中心2023年单位预算情况说明</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w:t>
      </w:r>
      <w:r>
        <w:rPr>
          <w:rFonts w:hint="eastAsia" w:ascii="仿宋_GB2312" w:eastAsia="仿宋_GB2312"/>
          <w:sz w:val="28"/>
          <w:szCs w:val="28"/>
          <w:lang w:val="en-US" w:eastAsia="zh-CN"/>
        </w:rPr>
        <w:t>2023年</w:t>
      </w:r>
      <w:r>
        <w:rPr>
          <w:rFonts w:hint="eastAsia" w:ascii="仿宋_GB2312" w:eastAsia="仿宋_GB2312"/>
          <w:sz w:val="28"/>
          <w:szCs w:val="28"/>
        </w:rPr>
        <w:t>单位预算收支情况说明</w:t>
      </w:r>
    </w:p>
    <w:p>
      <w:pPr>
        <w:keepNext w:val="0"/>
        <w:keepLines w:val="0"/>
        <w:pageBreakBefore w:val="0"/>
        <w:widowControl/>
        <w:kinsoku/>
        <w:wordWrap/>
        <w:overflowPunct/>
        <w:topLinePunct w:val="0"/>
        <w:bidi w:val="0"/>
        <w:adjustRightInd/>
        <w:snapToGrid/>
        <w:spacing w:line="500" w:lineRule="exact"/>
        <w:ind w:firstLine="560" w:firstLineChars="200"/>
        <w:textAlignment w:val="auto"/>
      </w:pPr>
      <w:r>
        <w:rPr>
          <w:rFonts w:hint="eastAsia" w:ascii="仿宋_GB2312" w:hAnsi="Calibri" w:eastAsia="仿宋_GB2312" w:cs="宋体"/>
          <w:kern w:val="0"/>
          <w:sz w:val="28"/>
          <w:szCs w:val="28"/>
        </w:rPr>
        <w:t>二、</w:t>
      </w:r>
      <w:r>
        <w:rPr>
          <w:rFonts w:hint="eastAsia" w:ascii="仿宋_GB2312" w:hAnsi="Calibri" w:eastAsia="仿宋_GB2312" w:cs="宋体"/>
          <w:kern w:val="0"/>
          <w:sz w:val="28"/>
          <w:szCs w:val="28"/>
          <w:lang w:val="en-US" w:eastAsia="zh-CN"/>
        </w:rPr>
        <w:t>2023年</w:t>
      </w:r>
      <w:r>
        <w:rPr>
          <w:rFonts w:hint="eastAsia" w:ascii="仿宋_GB2312" w:eastAsia="仿宋_GB2312"/>
          <w:sz w:val="28"/>
          <w:szCs w:val="28"/>
        </w:rPr>
        <w:t>“三公”经费预算情况说明</w:t>
      </w:r>
    </w:p>
    <w:p>
      <w:pPr>
        <w:keepNext w:val="0"/>
        <w:keepLines w:val="0"/>
        <w:pageBreakBefore w:val="0"/>
        <w:widowControl/>
        <w:kinsoku/>
        <w:wordWrap/>
        <w:overflowPunct/>
        <w:topLinePunct w:val="0"/>
        <w:bidi w:val="0"/>
        <w:adjustRightInd/>
        <w:snapToGrid/>
        <w:spacing w:line="500" w:lineRule="exact"/>
        <w:ind w:firstLine="562" w:firstLineChars="200"/>
        <w:textAlignment w:val="auto"/>
        <w:rPr>
          <w:rFonts w:ascii="仿宋_GB2312" w:eastAsia="仿宋_GB2312"/>
          <w:b/>
          <w:sz w:val="28"/>
          <w:szCs w:val="28"/>
        </w:rPr>
      </w:pPr>
      <w:r>
        <w:rPr>
          <w:rFonts w:hint="eastAsia" w:ascii="仿宋_GB2312" w:eastAsia="仿宋_GB2312"/>
          <w:b/>
          <w:sz w:val="28"/>
          <w:szCs w:val="28"/>
        </w:rPr>
        <w:t>第四部分  名词解释</w:t>
      </w:r>
    </w:p>
    <w:p>
      <w:pPr>
        <w:pStyle w:val="2"/>
        <w:keepNext w:val="0"/>
        <w:keepLines w:val="0"/>
        <w:pageBreakBefore w:val="0"/>
        <w:kinsoku/>
        <w:wordWrap/>
        <w:overflowPunct/>
        <w:topLinePunct w:val="0"/>
        <w:bidi w:val="0"/>
        <w:adjustRightInd/>
        <w:snapToGrid/>
        <w:spacing w:line="500" w:lineRule="exact"/>
        <w:textAlignment w:val="auto"/>
      </w:pP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第一部分  南昌市总工会职工服务中心概况</w:t>
      </w:r>
    </w:p>
    <w:p>
      <w:pPr>
        <w:keepNext w:val="0"/>
        <w:keepLines w:val="0"/>
        <w:pageBreakBefore w:val="0"/>
        <w:kinsoku/>
        <w:wordWrap/>
        <w:overflowPunct/>
        <w:topLinePunct w:val="0"/>
        <w:bidi w:val="0"/>
        <w:adjustRightInd/>
        <w:snapToGrid/>
        <w:spacing w:line="500" w:lineRule="exact"/>
        <w:jc w:val="center"/>
        <w:textAlignment w:val="auto"/>
        <w:rPr>
          <w:rFonts w:ascii="仿宋_GB2312" w:eastAsia="仿宋_GB2312"/>
          <w:b/>
          <w:sz w:val="28"/>
          <w:szCs w:val="28"/>
        </w:rPr>
      </w:pPr>
    </w:p>
    <w:p>
      <w:pPr>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一、单位主要职责</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南昌市总工会职工服务中心主要职责是：负责执行市总工会业务单位委托的各类服务项目；做好“12351”职工维权热线的受理和处理工作，重大舆情及时上报市总工会有关单位；为全市职工受理困难职工救助、就业指导、普惠（普惠卡）服务、劳动关系协调（信访接待、劳动争议调解、法律援助和宣传）、工会组建、工会法人资格登记、女职工服务、农民工服务、劳动模范管理、职工互助保障等窗口服务。</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二、单位2023年主要工作任务</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市总职工服务中心2023年的主要工作任务是：</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（1）积极开展困难职工群体帮扶、慰问工作。在市直属企业中，摸底排查因疫情影响困难职工家庭生活、工作情况，及时发放困难职工生活救助资金，送温暖资金,夏送清凉资金及走访慰问农民工等活动资金。</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（2）充分发挥工会组织的凝聚力和纽带作用，坚持党建带工建的原则，做好工会法人登记工作。</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（3）在全市工会系统开展“提升职工生活品质”试点工作，扎实推进职工服务中心赋能增效，打造功能完善、精准高效、特色突出的职工服务综合体。</w:t>
      </w:r>
    </w:p>
    <w:p>
      <w:pPr>
        <w:keepNext w:val="0"/>
        <w:keepLines w:val="0"/>
        <w:pageBreakBefore w:val="0"/>
        <w:kinsoku/>
        <w:wordWrap/>
        <w:overflowPunct/>
        <w:topLinePunct w:val="0"/>
        <w:bidi w:val="0"/>
        <w:adjustRightInd/>
        <w:snapToGrid/>
        <w:spacing w:line="500" w:lineRule="exact"/>
        <w:ind w:firstLine="560" w:firstLineChars="200"/>
        <w:textAlignment w:val="auto"/>
        <w:rPr>
          <w:rFonts w:hint="default" w:ascii="黑体" w:eastAsia="黑体"/>
          <w:sz w:val="28"/>
          <w:szCs w:val="28"/>
          <w:lang w:val="en-US" w:eastAsia="zh-CN"/>
        </w:rPr>
      </w:pPr>
      <w:r>
        <w:rPr>
          <w:rFonts w:hint="eastAsia" w:ascii="黑体" w:eastAsia="黑体"/>
          <w:sz w:val="28"/>
          <w:szCs w:val="28"/>
        </w:rPr>
        <w:t>三、</w:t>
      </w:r>
      <w:r>
        <w:rPr>
          <w:rFonts w:hint="eastAsia" w:ascii="黑体" w:eastAsia="黑体"/>
          <w:sz w:val="28"/>
          <w:szCs w:val="28"/>
          <w:lang w:val="en-US" w:eastAsia="zh-CN"/>
        </w:rPr>
        <w:t>机构设置及人员情况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 w:hAnsi="仿宋" w:eastAsia="仿宋"/>
          <w:sz w:val="32"/>
          <w:szCs w:val="32"/>
        </w:rPr>
      </w:pPr>
      <w:r>
        <w:rPr>
          <w:rFonts w:hint="eastAsia" w:ascii="仿宋_GB2312" w:eastAsia="仿宋_GB2312"/>
          <w:sz w:val="28"/>
          <w:szCs w:val="28"/>
          <w:lang w:val="en-US" w:eastAsia="zh-CN"/>
        </w:rPr>
        <w:t>2023年</w:t>
      </w:r>
      <w:r>
        <w:rPr>
          <w:rFonts w:hint="eastAsia" w:ascii="仿宋_GB2312" w:eastAsia="仿宋_GB2312"/>
          <w:sz w:val="28"/>
          <w:szCs w:val="28"/>
        </w:rPr>
        <w:t>南昌市总工会职工服务中心</w:t>
      </w:r>
      <w:r>
        <w:rPr>
          <w:rFonts w:hint="eastAsia" w:ascii="仿宋_GB2312" w:eastAsia="仿宋_GB2312"/>
          <w:sz w:val="28"/>
          <w:szCs w:val="28"/>
          <w:lang w:eastAsia="zh-CN"/>
        </w:rPr>
        <w:t>内设部门</w:t>
      </w:r>
      <w:r>
        <w:rPr>
          <w:rFonts w:hint="eastAsia" w:ascii="仿宋_GB2312" w:eastAsia="仿宋_GB2312"/>
          <w:sz w:val="28"/>
          <w:szCs w:val="28"/>
          <w:lang w:val="en-US" w:eastAsia="zh-CN"/>
        </w:rPr>
        <w:t>5个，</w:t>
      </w:r>
      <w:r>
        <w:rPr>
          <w:rFonts w:hint="eastAsia" w:ascii="仿宋" w:hAnsi="仿宋" w:eastAsia="仿宋"/>
          <w:sz w:val="32"/>
          <w:szCs w:val="32"/>
          <w:lang w:eastAsia="zh-CN"/>
        </w:rPr>
        <w:t>包括</w:t>
      </w:r>
      <w:r>
        <w:rPr>
          <w:rFonts w:hint="eastAsia" w:ascii="仿宋" w:hAnsi="仿宋" w:eastAsia="仿宋"/>
          <w:sz w:val="32"/>
          <w:szCs w:val="32"/>
        </w:rPr>
        <w:t>办公室（含党务、纪检、人事、财务工作）、培训部、窗口服务部、疗休养部、膳食管理部。</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编制人数15人，其中</w:t>
      </w:r>
      <w:r>
        <w:rPr>
          <w:rFonts w:hint="eastAsia" w:ascii="仿宋_GB2312" w:eastAsia="仿宋_GB2312"/>
          <w:sz w:val="28"/>
          <w:szCs w:val="28"/>
          <w:lang w:eastAsia="zh-CN"/>
        </w:rPr>
        <w:t>：</w:t>
      </w:r>
      <w:r>
        <w:rPr>
          <w:rFonts w:hint="eastAsia" w:ascii="仿宋_GB2312" w:eastAsia="仿宋_GB2312"/>
          <w:sz w:val="28"/>
          <w:szCs w:val="28"/>
        </w:rPr>
        <w:t>全部补助事业编制15人。实有人数50人，其中</w:t>
      </w:r>
      <w:r>
        <w:rPr>
          <w:rFonts w:hint="eastAsia" w:ascii="仿宋_GB2312" w:eastAsia="仿宋_GB2312"/>
          <w:sz w:val="28"/>
          <w:szCs w:val="28"/>
          <w:lang w:eastAsia="zh-CN"/>
        </w:rPr>
        <w:t>：</w:t>
      </w:r>
      <w:r>
        <w:rPr>
          <w:rFonts w:hint="eastAsia" w:ascii="仿宋_GB2312" w:eastAsia="仿宋_GB2312"/>
          <w:sz w:val="28"/>
          <w:szCs w:val="28"/>
        </w:rPr>
        <w:t>在职人数</w:t>
      </w:r>
      <w:r>
        <w:rPr>
          <w:rFonts w:hint="eastAsia" w:ascii="仿宋_GB2312" w:eastAsia="仿宋_GB2312"/>
          <w:sz w:val="28"/>
          <w:szCs w:val="28"/>
          <w:lang w:eastAsia="zh-CN"/>
        </w:rPr>
        <w:t>小计</w:t>
      </w:r>
      <w:r>
        <w:rPr>
          <w:rFonts w:hint="eastAsia" w:ascii="仿宋_GB2312" w:eastAsia="仿宋_GB2312"/>
          <w:sz w:val="28"/>
          <w:szCs w:val="28"/>
        </w:rPr>
        <w:t>15人</w:t>
      </w:r>
      <w:r>
        <w:rPr>
          <w:rFonts w:hint="eastAsia" w:ascii="仿宋_GB2312" w:eastAsia="仿宋_GB2312"/>
          <w:sz w:val="28"/>
          <w:szCs w:val="28"/>
          <w:lang w:eastAsia="zh-CN"/>
        </w:rPr>
        <w:t>，</w:t>
      </w:r>
      <w:r>
        <w:rPr>
          <w:rFonts w:hint="eastAsia" w:ascii="仿宋_GB2312" w:eastAsia="仿宋_GB2312"/>
          <w:sz w:val="28"/>
          <w:szCs w:val="28"/>
          <w:lang w:val="en-US" w:eastAsia="zh-CN"/>
        </w:rPr>
        <w:t>包括全部补助事业人员15人</w:t>
      </w:r>
      <w:r>
        <w:rPr>
          <w:rFonts w:hint="eastAsia" w:ascii="仿宋_GB2312" w:eastAsia="仿宋_GB2312"/>
          <w:sz w:val="28"/>
          <w:szCs w:val="28"/>
        </w:rPr>
        <w:t>；退休人</w:t>
      </w:r>
      <w:r>
        <w:rPr>
          <w:rFonts w:hint="eastAsia" w:ascii="仿宋_GB2312" w:eastAsia="仿宋_GB2312"/>
          <w:sz w:val="28"/>
          <w:szCs w:val="28"/>
          <w:lang w:eastAsia="zh-CN"/>
        </w:rPr>
        <w:t>员小计</w:t>
      </w:r>
      <w:r>
        <w:rPr>
          <w:rFonts w:hint="eastAsia" w:ascii="仿宋_GB2312" w:eastAsia="仿宋_GB2312"/>
          <w:sz w:val="28"/>
          <w:szCs w:val="28"/>
        </w:rPr>
        <w:t>35人。</w:t>
      </w:r>
    </w:p>
    <w:p>
      <w:pPr>
        <w:pStyle w:val="3"/>
        <w:keepNext w:val="0"/>
        <w:keepLines w:val="0"/>
        <w:pageBreakBefore w:val="0"/>
        <w:kinsoku/>
        <w:wordWrap/>
        <w:overflowPunct/>
        <w:topLinePunct w:val="0"/>
        <w:bidi w:val="0"/>
        <w:adjustRightInd/>
        <w:snapToGrid/>
        <w:spacing w:line="500" w:lineRule="exact"/>
        <w:ind w:left="0" w:leftChars="0" w:firstLine="0" w:firstLineChars="0"/>
        <w:textAlignment w:val="auto"/>
      </w:pP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val="en-US" w:eastAsia="zh-CN"/>
        </w:rPr>
        <w:t>二</w:t>
      </w:r>
      <w:r>
        <w:rPr>
          <w:rFonts w:hint="eastAsia" w:ascii="方正小标宋简体" w:eastAsia="方正小标宋简体"/>
          <w:sz w:val="28"/>
          <w:szCs w:val="28"/>
        </w:rPr>
        <w:t>部分  南昌市总工会职工服务中心2023年单位预算表</w:t>
      </w:r>
    </w:p>
    <w:p>
      <w:pPr>
        <w:keepNext w:val="0"/>
        <w:keepLines w:val="0"/>
        <w:pageBreakBefore w:val="0"/>
        <w:widowControl/>
        <w:kinsoku/>
        <w:wordWrap/>
        <w:overflowPunct/>
        <w:topLinePunct w:val="0"/>
        <w:bidi w:val="0"/>
        <w:adjustRightInd/>
        <w:snapToGrid/>
        <w:spacing w:line="500" w:lineRule="exact"/>
        <w:jc w:val="left"/>
        <w:textAlignment w:val="auto"/>
        <w:rPr>
          <w:rFonts w:ascii="仿宋_GB2312" w:eastAsia="仿宋_GB2312"/>
          <w:b/>
          <w:sz w:val="28"/>
          <w:szCs w:val="28"/>
        </w:rPr>
      </w:pP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一、《收支预算总表》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二、《单位收入总表》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三、《单位支出总表》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eastAsia="仿宋_GB2312"/>
          <w:sz w:val="28"/>
          <w:szCs w:val="28"/>
        </w:rPr>
        <w:t>四、《财政</w:t>
      </w:r>
      <w:r>
        <w:rPr>
          <w:rFonts w:hint="eastAsia" w:ascii="仿宋_GB2312" w:hAnsi="仿宋_GB2312" w:eastAsia="仿宋_GB2312" w:cs="仿宋_GB2312"/>
          <w:sz w:val="28"/>
          <w:szCs w:val="28"/>
        </w:rPr>
        <w:t>拨款收支总表》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五、《一般公共预算支出表》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六、《一般公共预算基本支出表》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七、《</w:t>
      </w:r>
      <w:r>
        <w:rPr>
          <w:rFonts w:hint="eastAsia" w:ascii="仿宋_GB2312" w:hAnsi="仿宋_GB2312" w:eastAsia="仿宋_GB2312" w:cs="仿宋_GB2312"/>
          <w:sz w:val="28"/>
          <w:szCs w:val="28"/>
          <w:lang w:val="en-US" w:eastAsia="zh-CN"/>
        </w:rPr>
        <w:t>财政拨款</w:t>
      </w:r>
      <w:r>
        <w:rPr>
          <w:rFonts w:hint="eastAsia" w:ascii="仿宋_GB2312" w:hAnsi="仿宋_GB2312" w:eastAsia="仿宋_GB2312" w:cs="仿宋_GB2312"/>
          <w:sz w:val="28"/>
          <w:szCs w:val="28"/>
        </w:rPr>
        <w:t>“三公”经费支出表》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八、《政府性基金预算支出表》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九、《国有资本经营预算支出表》</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十、《项目支出绩效目标表》</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（注：①由于本说明中数据四舍五入原因，部分汇总数据与分项加总之和可能存在尾差；②表格详见附件，若其中某张表为空表或表中数据为0，则说明没有相关收支预算安排。）</w:t>
      </w:r>
    </w:p>
    <w:p>
      <w:pPr>
        <w:pStyle w:val="3"/>
        <w:keepNext w:val="0"/>
        <w:keepLines w:val="0"/>
        <w:pageBreakBefore w:val="0"/>
        <w:kinsoku/>
        <w:wordWrap/>
        <w:overflowPunct/>
        <w:topLinePunct w:val="0"/>
        <w:bidi w:val="0"/>
        <w:adjustRightInd/>
        <w:snapToGrid/>
        <w:spacing w:line="500" w:lineRule="exact"/>
        <w:textAlignment w:val="auto"/>
      </w:pP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w:t>
      </w:r>
      <w:r>
        <w:rPr>
          <w:rFonts w:hint="eastAsia" w:ascii="方正小标宋简体" w:eastAsia="方正小标宋简体"/>
          <w:sz w:val="28"/>
          <w:szCs w:val="28"/>
          <w:lang w:val="en-US" w:eastAsia="zh-CN"/>
        </w:rPr>
        <w:t>三</w:t>
      </w:r>
      <w:r>
        <w:rPr>
          <w:rFonts w:hint="eastAsia" w:ascii="方正小标宋简体" w:eastAsia="方正小标宋简体"/>
          <w:sz w:val="28"/>
          <w:szCs w:val="28"/>
        </w:rPr>
        <w:t>部分  南昌市总工会职工服务中心2023年单位预算情况说明</w:t>
      </w:r>
    </w:p>
    <w:p>
      <w:pPr>
        <w:keepNext w:val="0"/>
        <w:keepLines w:val="0"/>
        <w:pageBreakBefore w:val="0"/>
        <w:kinsoku/>
        <w:wordWrap/>
        <w:overflowPunct/>
        <w:topLinePunct w:val="0"/>
        <w:bidi w:val="0"/>
        <w:adjustRightInd/>
        <w:snapToGrid/>
        <w:spacing w:line="500" w:lineRule="exact"/>
        <w:textAlignment w:val="auto"/>
        <w:rPr>
          <w:rFonts w:ascii="仿宋_GB2312" w:eastAsia="仿宋_GB2312"/>
          <w:sz w:val="28"/>
          <w:szCs w:val="28"/>
        </w:rPr>
      </w:pPr>
    </w:p>
    <w:p>
      <w:pPr>
        <w:keepNext w:val="0"/>
        <w:keepLines w:val="0"/>
        <w:pageBreakBefore w:val="0"/>
        <w:kinsoku/>
        <w:wordWrap/>
        <w:overflowPunct/>
        <w:topLinePunct w:val="0"/>
        <w:bidi w:val="0"/>
        <w:adjustRightInd/>
        <w:snapToGrid/>
        <w:spacing w:line="500" w:lineRule="exact"/>
        <w:ind w:firstLine="560" w:firstLineChars="200"/>
        <w:textAlignment w:val="auto"/>
        <w:rPr>
          <w:rFonts w:ascii="黑体" w:eastAsia="黑体"/>
          <w:sz w:val="28"/>
          <w:szCs w:val="28"/>
        </w:rPr>
      </w:pPr>
      <w:r>
        <w:rPr>
          <w:rFonts w:hint="eastAsia" w:ascii="黑体" w:eastAsia="黑体"/>
          <w:sz w:val="28"/>
          <w:szCs w:val="28"/>
        </w:rPr>
        <w:t>一、</w:t>
      </w:r>
      <w:r>
        <w:rPr>
          <w:rFonts w:hint="eastAsia" w:ascii="黑体" w:eastAsia="黑体"/>
          <w:sz w:val="28"/>
          <w:szCs w:val="28"/>
          <w:lang w:val="en-US" w:eastAsia="zh-CN"/>
        </w:rPr>
        <w:t>2023年</w:t>
      </w:r>
      <w:r>
        <w:rPr>
          <w:rFonts w:hint="eastAsia" w:ascii="黑体" w:eastAsia="黑体"/>
          <w:sz w:val="28"/>
          <w:szCs w:val="28"/>
        </w:rPr>
        <w:t>单位预算收支情况说明</w:t>
      </w:r>
    </w:p>
    <w:p>
      <w:pPr>
        <w:keepNext w:val="0"/>
        <w:keepLines w:val="0"/>
        <w:pageBreakBefore w:val="0"/>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（一）收入预算情况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2023年南昌市总工会职工服务中心收入预算总额为164.76万元，比上年减少92.49万元，下降36.0%。其中：财政拨款收入164.76万元</w:t>
      </w:r>
      <w:r>
        <w:rPr>
          <w:rFonts w:hint="eastAsia" w:ascii="仿宋_GB2312" w:eastAsia="仿宋_GB2312"/>
          <w:sz w:val="28"/>
          <w:szCs w:val="28"/>
          <w:lang w:eastAsia="zh-CN"/>
        </w:rPr>
        <w:t>，</w:t>
      </w:r>
      <w:r>
        <w:rPr>
          <w:rFonts w:hint="eastAsia" w:ascii="仿宋_GB2312" w:eastAsia="仿宋_GB2312"/>
          <w:sz w:val="28"/>
          <w:szCs w:val="28"/>
          <w:highlight w:val="none"/>
        </w:rPr>
        <w:t>较上年预算安排减少</w:t>
      </w:r>
      <w:r>
        <w:rPr>
          <w:rFonts w:hint="eastAsia" w:ascii="仿宋_GB2312" w:eastAsia="仿宋_GB2312"/>
          <w:sz w:val="28"/>
          <w:szCs w:val="28"/>
          <w:highlight w:val="none"/>
          <w:lang w:val="en-US" w:eastAsia="zh-CN"/>
        </w:rPr>
        <w:t>92.49</w:t>
      </w:r>
      <w:r>
        <w:rPr>
          <w:rFonts w:hint="eastAsia" w:ascii="仿宋_GB2312" w:eastAsia="仿宋_GB2312"/>
          <w:sz w:val="28"/>
          <w:szCs w:val="28"/>
          <w:highlight w:val="none"/>
        </w:rPr>
        <w:t>万元。</w:t>
      </w:r>
    </w:p>
    <w:p>
      <w:pPr>
        <w:keepNext w:val="0"/>
        <w:keepLines w:val="0"/>
        <w:pageBreakBefore w:val="0"/>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（二）支出预算情况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2023年南昌市总工会职工服务中心支出预算总额为164.76万元，比上年减少92.49万元，下降36.0%。</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highlight w:val="red"/>
        </w:rPr>
      </w:pPr>
      <w:r>
        <w:rPr>
          <w:rFonts w:hint="eastAsia" w:ascii="仿宋_GB2312" w:eastAsia="仿宋_GB2312"/>
          <w:sz w:val="28"/>
          <w:szCs w:val="28"/>
        </w:rPr>
        <w:t>其中：按支出项目类别划分：基本支出164.76万元，</w:t>
      </w:r>
      <w:r>
        <w:rPr>
          <w:rFonts w:hint="eastAsia" w:ascii="仿宋_GB2312" w:eastAsia="仿宋_GB2312"/>
          <w:sz w:val="28"/>
          <w:szCs w:val="28"/>
          <w:highlight w:val="none"/>
        </w:rPr>
        <w:t>较上年预算安排减少</w:t>
      </w:r>
      <w:r>
        <w:rPr>
          <w:rFonts w:hint="eastAsia" w:ascii="仿宋_GB2312" w:eastAsia="仿宋_GB2312"/>
          <w:sz w:val="28"/>
          <w:szCs w:val="28"/>
          <w:highlight w:val="none"/>
          <w:lang w:val="en-US" w:eastAsia="zh-CN"/>
        </w:rPr>
        <w:t>92.49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rPr>
        <w:t>包括工资福利支出161.86万元、对个人和家庭的补助2.90万元。</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按支出功能科目划分：一般公共服务111.48万元</w:t>
      </w:r>
      <w:r>
        <w:rPr>
          <w:rFonts w:hint="eastAsia" w:ascii="仿宋_GB2312" w:eastAsia="仿宋_GB2312"/>
          <w:sz w:val="28"/>
          <w:szCs w:val="28"/>
          <w:lang w:eastAsia="zh-CN"/>
        </w:rPr>
        <w:t>，</w:t>
      </w:r>
      <w:r>
        <w:rPr>
          <w:rFonts w:hint="eastAsia" w:ascii="仿宋_GB2312" w:eastAsia="仿宋_GB2312"/>
          <w:sz w:val="28"/>
          <w:szCs w:val="28"/>
          <w:highlight w:val="none"/>
        </w:rPr>
        <w:t>较上年预算安排减少</w:t>
      </w:r>
      <w:r>
        <w:rPr>
          <w:rFonts w:hint="eastAsia" w:ascii="仿宋_GB2312" w:eastAsia="仿宋_GB2312"/>
          <w:sz w:val="28"/>
          <w:szCs w:val="28"/>
          <w:highlight w:val="none"/>
          <w:lang w:val="en-US" w:eastAsia="zh-CN"/>
        </w:rPr>
        <w:t>77.52</w:t>
      </w:r>
      <w:r>
        <w:rPr>
          <w:rFonts w:hint="eastAsia" w:ascii="仿宋_GB2312" w:eastAsia="仿宋_GB2312"/>
          <w:sz w:val="28"/>
          <w:szCs w:val="28"/>
          <w:highlight w:val="none"/>
        </w:rPr>
        <w:t>万元；社会保障和就业支出25.64万元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较上年预算安排增加</w:t>
      </w:r>
      <w:r>
        <w:rPr>
          <w:rFonts w:hint="eastAsia" w:ascii="仿宋_GB2312" w:eastAsia="仿宋_GB2312"/>
          <w:sz w:val="28"/>
          <w:szCs w:val="28"/>
          <w:highlight w:val="none"/>
          <w:lang w:val="en-US" w:eastAsia="zh-CN"/>
        </w:rPr>
        <w:t>10.72</w:t>
      </w:r>
      <w:r>
        <w:rPr>
          <w:rFonts w:hint="eastAsia" w:ascii="仿宋_GB2312" w:eastAsia="仿宋_GB2312"/>
          <w:sz w:val="28"/>
          <w:szCs w:val="28"/>
          <w:highlight w:val="none"/>
        </w:rPr>
        <w:t>万元；住房保障支出27.65万元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较上年预算安排增加</w:t>
      </w:r>
      <w:r>
        <w:rPr>
          <w:rFonts w:hint="eastAsia" w:ascii="仿宋_GB2312" w:eastAsia="仿宋_GB2312"/>
          <w:sz w:val="28"/>
          <w:szCs w:val="28"/>
          <w:highlight w:val="none"/>
          <w:lang w:val="en-US" w:eastAsia="zh-CN"/>
        </w:rPr>
        <w:t>2.95</w:t>
      </w:r>
      <w:r>
        <w:rPr>
          <w:rFonts w:hint="eastAsia" w:ascii="仿宋_GB2312" w:eastAsia="仿宋_GB2312"/>
          <w:sz w:val="28"/>
          <w:szCs w:val="28"/>
          <w:highlight w:val="none"/>
        </w:rPr>
        <w:t>万元。</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rPr>
        <w:t>按支出</w:t>
      </w:r>
      <w:r>
        <w:rPr>
          <w:rFonts w:hint="eastAsia" w:ascii="仿宋_GB2312" w:eastAsia="仿宋_GB2312"/>
          <w:sz w:val="28"/>
          <w:szCs w:val="28"/>
          <w:lang w:eastAsia="zh-CN"/>
        </w:rPr>
        <w:t>经济分类</w:t>
      </w:r>
      <w:r>
        <w:rPr>
          <w:rFonts w:hint="eastAsia" w:ascii="仿宋_GB2312" w:eastAsia="仿宋_GB2312"/>
          <w:sz w:val="28"/>
          <w:szCs w:val="28"/>
        </w:rPr>
        <w:t>划分：工资福利支出161.86万元</w:t>
      </w:r>
      <w:r>
        <w:rPr>
          <w:rFonts w:hint="eastAsia" w:ascii="仿宋_GB2312" w:eastAsia="仿宋_GB2312"/>
          <w:sz w:val="28"/>
          <w:szCs w:val="28"/>
          <w:lang w:eastAsia="zh-CN"/>
        </w:rPr>
        <w:t>，</w:t>
      </w:r>
      <w:r>
        <w:rPr>
          <w:rFonts w:hint="eastAsia" w:ascii="仿宋_GB2312" w:eastAsia="仿宋_GB2312"/>
          <w:sz w:val="28"/>
          <w:szCs w:val="28"/>
          <w:highlight w:val="none"/>
        </w:rPr>
        <w:t>较上年预算安排减少</w:t>
      </w:r>
      <w:r>
        <w:rPr>
          <w:rFonts w:hint="eastAsia" w:ascii="仿宋_GB2312" w:eastAsia="仿宋_GB2312"/>
          <w:sz w:val="28"/>
          <w:szCs w:val="28"/>
          <w:highlight w:val="none"/>
          <w:lang w:val="en-US" w:eastAsia="zh-CN"/>
        </w:rPr>
        <w:t>26.75</w:t>
      </w:r>
      <w:r>
        <w:rPr>
          <w:rFonts w:hint="eastAsia" w:ascii="仿宋_GB2312" w:eastAsia="仿宋_GB2312"/>
          <w:sz w:val="28"/>
          <w:szCs w:val="28"/>
          <w:highlight w:val="none"/>
        </w:rPr>
        <w:t>万元；对个人和家庭的补助2.90万元，较上年预算安排增加</w:t>
      </w:r>
      <w:r>
        <w:rPr>
          <w:rFonts w:hint="eastAsia" w:ascii="仿宋_GB2312" w:eastAsia="仿宋_GB2312"/>
          <w:sz w:val="28"/>
          <w:szCs w:val="28"/>
          <w:highlight w:val="none"/>
          <w:lang w:val="en-US" w:eastAsia="zh-CN"/>
        </w:rPr>
        <w:t>2.51</w:t>
      </w:r>
      <w:r>
        <w:rPr>
          <w:rFonts w:hint="eastAsia" w:ascii="仿宋_GB2312" w:eastAsia="仿宋_GB2312"/>
          <w:sz w:val="28"/>
          <w:szCs w:val="28"/>
          <w:highlight w:val="none"/>
        </w:rPr>
        <w:t>万元。</w:t>
      </w:r>
    </w:p>
    <w:p>
      <w:pPr>
        <w:keepNext w:val="0"/>
        <w:keepLines w:val="0"/>
        <w:pageBreakBefore w:val="0"/>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b/>
          <w:sz w:val="28"/>
          <w:szCs w:val="28"/>
        </w:rPr>
      </w:pPr>
      <w:r>
        <w:rPr>
          <w:rFonts w:hint="eastAsia" w:ascii="楷体_GB2312" w:hAnsi="楷体_GB2312" w:eastAsia="楷体_GB2312" w:cs="楷体_GB2312"/>
          <w:b/>
          <w:sz w:val="28"/>
          <w:szCs w:val="28"/>
        </w:rPr>
        <w:t>（三）财政拨款支出情况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2023年市总工会职工服务中心财政拨款支出预算164.76万元，较上年减少92.49万元，下降36.0%。</w:t>
      </w:r>
    </w:p>
    <w:p>
      <w:pPr>
        <w:keepNext w:val="0"/>
        <w:keepLines w:val="0"/>
        <w:pageBreakBefore w:val="0"/>
        <w:kinsoku/>
        <w:wordWrap/>
        <w:overflowPunct/>
        <w:topLinePunct w:val="0"/>
        <w:bidi w:val="0"/>
        <w:adjustRightInd/>
        <w:snapToGrid/>
        <w:spacing w:line="50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按支出功能科目划分：一般公共服务支出111.48万元，</w:t>
      </w:r>
      <w:r>
        <w:rPr>
          <w:rFonts w:hint="eastAsia" w:ascii="仿宋_GB2312" w:eastAsia="仿宋_GB2312"/>
          <w:sz w:val="28"/>
          <w:szCs w:val="28"/>
          <w:highlight w:val="none"/>
        </w:rPr>
        <w:t>较上年预算安排减少</w:t>
      </w:r>
      <w:r>
        <w:rPr>
          <w:rFonts w:hint="eastAsia" w:ascii="仿宋_GB2312" w:eastAsia="仿宋_GB2312"/>
          <w:sz w:val="28"/>
          <w:szCs w:val="28"/>
          <w:highlight w:val="none"/>
          <w:lang w:val="en-US" w:eastAsia="zh-CN"/>
        </w:rPr>
        <w:t>77.52</w:t>
      </w:r>
      <w:r>
        <w:rPr>
          <w:rFonts w:hint="eastAsia" w:ascii="仿宋_GB2312" w:eastAsia="仿宋_GB2312"/>
          <w:sz w:val="28"/>
          <w:szCs w:val="28"/>
          <w:highlight w:val="none"/>
        </w:rPr>
        <w:t>万元</w:t>
      </w:r>
      <w:r>
        <w:rPr>
          <w:rFonts w:hint="eastAsia" w:ascii="仿宋_GB2312" w:eastAsia="仿宋_GB2312"/>
          <w:sz w:val="28"/>
          <w:szCs w:val="28"/>
        </w:rPr>
        <w:t>；社会保障和就业支出25.63万元，</w:t>
      </w:r>
      <w:r>
        <w:rPr>
          <w:rFonts w:hint="eastAsia" w:ascii="仿宋_GB2312" w:eastAsia="仿宋_GB2312"/>
          <w:sz w:val="28"/>
          <w:szCs w:val="28"/>
          <w:highlight w:val="none"/>
        </w:rPr>
        <w:t>较上年预算安排增加</w:t>
      </w:r>
      <w:r>
        <w:rPr>
          <w:rFonts w:hint="eastAsia" w:ascii="仿宋_GB2312" w:eastAsia="仿宋_GB2312"/>
          <w:sz w:val="28"/>
          <w:szCs w:val="28"/>
          <w:highlight w:val="none"/>
          <w:lang w:val="en-US" w:eastAsia="zh-CN"/>
        </w:rPr>
        <w:t>10.72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rPr>
        <w:t>住房保障支出27.65万元，</w:t>
      </w:r>
      <w:r>
        <w:rPr>
          <w:rFonts w:hint="eastAsia" w:ascii="仿宋_GB2312" w:eastAsia="仿宋_GB2312"/>
          <w:sz w:val="28"/>
          <w:szCs w:val="28"/>
          <w:highlight w:val="none"/>
        </w:rPr>
        <w:t>较上年预算安排增加</w:t>
      </w:r>
      <w:r>
        <w:rPr>
          <w:rFonts w:hint="eastAsia" w:ascii="仿宋_GB2312" w:eastAsia="仿宋_GB2312"/>
          <w:sz w:val="28"/>
          <w:szCs w:val="28"/>
          <w:highlight w:val="none"/>
          <w:lang w:val="en-US" w:eastAsia="zh-CN"/>
        </w:rPr>
        <w:t>2.95</w:t>
      </w:r>
      <w:r>
        <w:rPr>
          <w:rFonts w:hint="eastAsia" w:ascii="仿宋_GB2312" w:eastAsia="仿宋_GB2312"/>
          <w:sz w:val="28"/>
          <w:szCs w:val="28"/>
          <w:highlight w:val="none"/>
        </w:rPr>
        <w:t>万元</w:t>
      </w:r>
      <w:r>
        <w:rPr>
          <w:rFonts w:hint="eastAsia" w:ascii="仿宋_GB2312" w:eastAsia="仿宋_GB2312"/>
          <w:sz w:val="28"/>
          <w:szCs w:val="28"/>
        </w:rPr>
        <w:t>。</w:t>
      </w:r>
    </w:p>
    <w:p>
      <w:pPr>
        <w:keepNext w:val="0"/>
        <w:keepLines w:val="0"/>
        <w:pageBreakBefore w:val="0"/>
        <w:kinsoku/>
        <w:wordWrap/>
        <w:overflowPunct/>
        <w:topLinePunct w:val="0"/>
        <w:bidi w:val="0"/>
        <w:adjustRightInd/>
        <w:snapToGrid/>
        <w:spacing w:line="500" w:lineRule="exact"/>
        <w:ind w:firstLine="560" w:firstLineChars="200"/>
        <w:textAlignment w:val="auto"/>
        <w:rPr>
          <w:highlight w:val="none"/>
        </w:rPr>
      </w:pPr>
      <w:r>
        <w:rPr>
          <w:rFonts w:hint="eastAsia" w:ascii="仿宋_GB2312" w:eastAsia="仿宋_GB2312"/>
          <w:sz w:val="28"/>
          <w:szCs w:val="28"/>
          <w:highlight w:val="none"/>
        </w:rPr>
        <w:t>按支出项目类别划分：</w:t>
      </w:r>
      <w:r>
        <w:rPr>
          <w:rFonts w:hint="eastAsia" w:ascii="仿宋_GB2312" w:eastAsia="仿宋_GB2312"/>
          <w:sz w:val="28"/>
          <w:szCs w:val="28"/>
          <w:highlight w:val="none"/>
        </w:rPr>
        <w:fldChar w:fldCharType="begin"/>
      </w:r>
      <w:r>
        <w:rPr>
          <w:rFonts w:hint="eastAsia" w:ascii="仿宋_GB2312" w:eastAsia="仿宋_GB2312"/>
          <w:sz w:val="28"/>
          <w:szCs w:val="28"/>
          <w:highlight w:val="none"/>
        </w:rPr>
        <w:instrText xml:space="preserve">MERGEFIELD ${page400644146.ds215660413_REP_BGT_T_HC1100002019_DXQ02_JBZCQKCB}</w:instrText>
      </w:r>
      <w:r>
        <w:rPr>
          <w:rFonts w:hint="eastAsia" w:ascii="仿宋_GB2312" w:eastAsia="仿宋_GB2312"/>
          <w:sz w:val="28"/>
          <w:szCs w:val="28"/>
          <w:highlight w:val="none"/>
        </w:rPr>
        <w:fldChar w:fldCharType="separate"/>
      </w:r>
      <w:r>
        <w:rPr>
          <w:rFonts w:hint="eastAsia" w:ascii="仿宋_GB2312" w:eastAsia="仿宋_GB2312"/>
          <w:sz w:val="28"/>
          <w:szCs w:val="28"/>
          <w:highlight w:val="none"/>
        </w:rPr>
        <w:t>基本支出</w:t>
      </w:r>
      <w:r>
        <w:rPr>
          <w:rFonts w:hint="eastAsia" w:ascii="仿宋_GB2312" w:eastAsia="仿宋_GB2312"/>
          <w:sz w:val="28"/>
          <w:szCs w:val="28"/>
          <w:highlight w:val="none"/>
          <w:lang w:val="en-US" w:eastAsia="zh-CN"/>
        </w:rPr>
        <w:t>164.76</w:t>
      </w:r>
      <w:r>
        <w:rPr>
          <w:rFonts w:hint="eastAsia" w:ascii="仿宋_GB2312" w:eastAsia="仿宋_GB2312"/>
          <w:sz w:val="28"/>
          <w:szCs w:val="28"/>
          <w:highlight w:val="none"/>
        </w:rPr>
        <w:t>万元,较上年预算安排增加减少</w:t>
      </w:r>
      <w:r>
        <w:rPr>
          <w:rFonts w:hint="eastAsia" w:ascii="仿宋_GB2312" w:eastAsia="仿宋_GB2312"/>
          <w:sz w:val="28"/>
          <w:szCs w:val="28"/>
          <w:highlight w:val="none"/>
          <w:lang w:val="en-US" w:eastAsia="zh-CN"/>
        </w:rPr>
        <w:t>92.49</w:t>
      </w:r>
      <w:r>
        <w:rPr>
          <w:rFonts w:hint="eastAsia" w:ascii="仿宋_GB2312" w:eastAsia="仿宋_GB2312"/>
          <w:sz w:val="28"/>
          <w:szCs w:val="28"/>
          <w:highlight w:val="none"/>
        </w:rPr>
        <w:t>万元;其中：工资福利支出</w:t>
      </w:r>
      <w:r>
        <w:rPr>
          <w:rFonts w:hint="eastAsia" w:ascii="仿宋_GB2312" w:eastAsia="仿宋_GB2312"/>
          <w:sz w:val="28"/>
          <w:szCs w:val="28"/>
          <w:highlight w:val="none"/>
          <w:lang w:val="en-US" w:eastAsia="zh-CN"/>
        </w:rPr>
        <w:t>161.86</w:t>
      </w:r>
      <w:r>
        <w:rPr>
          <w:rFonts w:hint="eastAsia" w:ascii="仿宋_GB2312" w:eastAsia="仿宋_GB2312"/>
          <w:sz w:val="28"/>
          <w:szCs w:val="28"/>
          <w:highlight w:val="none"/>
        </w:rPr>
        <w:t>万元,对个人和家庭的补助</w:t>
      </w:r>
      <w:r>
        <w:rPr>
          <w:rFonts w:hint="eastAsia" w:ascii="仿宋_GB2312" w:eastAsia="仿宋_GB2312"/>
          <w:sz w:val="28"/>
          <w:szCs w:val="28"/>
          <w:highlight w:val="none"/>
          <w:lang w:val="en-US" w:eastAsia="zh-CN"/>
        </w:rPr>
        <w:t>2.90</w:t>
      </w:r>
      <w:r>
        <w:rPr>
          <w:rFonts w:hint="eastAsia" w:ascii="仿宋_GB2312" w:eastAsia="仿宋_GB2312"/>
          <w:sz w:val="28"/>
          <w:szCs w:val="28"/>
          <w:highlight w:val="none"/>
        </w:rPr>
        <w:t>万元。</w:t>
      </w:r>
      <w:r>
        <w:rPr>
          <w:rFonts w:hint="eastAsia" w:ascii="仿宋_GB2312" w:eastAsia="仿宋_GB2312"/>
          <w:sz w:val="28"/>
          <w:szCs w:val="28"/>
          <w:highlight w:val="none"/>
        </w:rPr>
        <w:fldChar w:fldCharType="end"/>
      </w:r>
    </w:p>
    <w:p>
      <w:pPr>
        <w:keepNext w:val="0"/>
        <w:keepLines w:val="0"/>
        <w:pageBreakBefore w:val="0"/>
        <w:kinsoku/>
        <w:wordWrap/>
        <w:overflowPunct/>
        <w:topLinePunct w:val="0"/>
        <w:bidi w:val="0"/>
        <w:adjustRightInd/>
        <w:snapToGrid/>
        <w:spacing w:line="500" w:lineRule="exact"/>
        <w:ind w:firstLine="562" w:firstLineChars="200"/>
        <w:textAlignment w:val="auto"/>
        <w:rPr>
          <w:rFonts w:ascii="仿宋_GB2312" w:eastAsia="仿宋_GB2312"/>
          <w:sz w:val="28"/>
          <w:szCs w:val="28"/>
        </w:rPr>
      </w:pPr>
      <w:r>
        <w:rPr>
          <w:rFonts w:hint="eastAsia" w:ascii="楷体_GB2312" w:hAnsi="楷体_GB2312" w:eastAsia="楷体_GB2312" w:cs="楷体_GB2312"/>
          <w:b/>
          <w:sz w:val="28"/>
          <w:szCs w:val="28"/>
        </w:rPr>
        <w:t>（四）政府性基金情况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本单位没有政府性基金预算拨款安排的支出。</w:t>
      </w:r>
    </w:p>
    <w:p>
      <w:pPr>
        <w:keepNext w:val="0"/>
        <w:keepLines w:val="0"/>
        <w:pageBreakBefore w:val="0"/>
        <w:numPr>
          <w:ilvl w:val="0"/>
          <w:numId w:val="1"/>
        </w:numPr>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sz w:val="28"/>
          <w:szCs w:val="28"/>
        </w:rPr>
      </w:pPr>
      <w:r>
        <w:rPr>
          <w:rFonts w:hint="eastAsia" w:ascii="楷体_GB2312" w:hAnsi="楷体_GB2312" w:eastAsia="楷体_GB2312" w:cs="楷体_GB2312"/>
          <w:b/>
          <w:sz w:val="28"/>
          <w:szCs w:val="28"/>
        </w:rPr>
        <w:t>国有资本经营情况</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本单位没有</w:t>
      </w:r>
      <w:r>
        <w:rPr>
          <w:rFonts w:hint="eastAsia" w:ascii="仿宋_GB2312" w:eastAsia="仿宋_GB2312"/>
          <w:sz w:val="28"/>
          <w:szCs w:val="28"/>
          <w:lang w:eastAsia="zh-CN"/>
        </w:rPr>
        <w:t>使用</w:t>
      </w:r>
      <w:r>
        <w:rPr>
          <w:rFonts w:hint="eastAsia" w:ascii="仿宋_GB2312" w:eastAsia="仿宋_GB2312"/>
          <w:sz w:val="28"/>
          <w:szCs w:val="28"/>
        </w:rPr>
        <w:t>国有资本经营预算拨款安排的支出。</w:t>
      </w:r>
    </w:p>
    <w:p>
      <w:pPr>
        <w:keepNext w:val="0"/>
        <w:keepLines w:val="0"/>
        <w:pageBreakBefore w:val="0"/>
        <w:numPr>
          <w:ilvl w:val="0"/>
          <w:numId w:val="1"/>
        </w:numPr>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b/>
          <w:sz w:val="28"/>
          <w:szCs w:val="28"/>
        </w:rPr>
      </w:pPr>
      <w:bookmarkStart w:id="0" w:name="OLE_LINK4"/>
      <w:r>
        <w:rPr>
          <w:rFonts w:hint="eastAsia" w:ascii="楷体_GB2312" w:hAnsi="楷体_GB2312" w:eastAsia="楷体_GB2312" w:cs="楷体_GB2312"/>
          <w:b/>
          <w:sz w:val="28"/>
          <w:szCs w:val="28"/>
        </w:rPr>
        <w:t>机关运行经费</w:t>
      </w:r>
      <w:bookmarkEnd w:id="0"/>
      <w:r>
        <w:rPr>
          <w:rFonts w:hint="eastAsia" w:ascii="楷体_GB2312" w:hAnsi="楷体_GB2312" w:eastAsia="楷体_GB2312" w:cs="楷体_GB2312"/>
          <w:b/>
          <w:sz w:val="28"/>
          <w:szCs w:val="28"/>
        </w:rPr>
        <w:t>等重要情况说明</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hAnsi="宋体" w:eastAsia="仿宋_GB2312"/>
          <w:b/>
          <w:color w:val="FF0000"/>
          <w:sz w:val="28"/>
          <w:szCs w:val="28"/>
        </w:rPr>
      </w:pPr>
      <w:r>
        <w:rPr>
          <w:rFonts w:hint="eastAsia" w:ascii="仿宋_GB2312" w:eastAsia="仿宋_GB2312"/>
          <w:sz w:val="28"/>
          <w:szCs w:val="28"/>
        </w:rPr>
        <w:t>本单位非行政参公单位，无机关运行经费。</w:t>
      </w:r>
    </w:p>
    <w:p>
      <w:pPr>
        <w:keepNext w:val="0"/>
        <w:keepLines w:val="0"/>
        <w:pageBreakBefore w:val="0"/>
        <w:kinsoku/>
        <w:wordWrap/>
        <w:overflowPunct/>
        <w:topLinePunct w:val="0"/>
        <w:bidi w:val="0"/>
        <w:adjustRightInd/>
        <w:snapToGrid/>
        <w:spacing w:line="500" w:lineRule="exact"/>
        <w:ind w:firstLine="562" w:firstLineChars="200"/>
        <w:textAlignment w:val="auto"/>
        <w:rPr>
          <w:rFonts w:ascii="楷体_GB2312" w:hAnsi="楷体_GB2312" w:eastAsia="楷体_GB2312" w:cs="楷体_GB2312"/>
          <w:b/>
          <w:bCs/>
          <w:sz w:val="28"/>
          <w:szCs w:val="28"/>
        </w:rPr>
      </w:pPr>
      <w:r>
        <w:rPr>
          <w:rFonts w:hint="eastAsia" w:ascii="楷体_GB2312" w:hAnsi="楷体_GB2312" w:eastAsia="楷体_GB2312" w:cs="楷体_GB2312"/>
          <w:b/>
          <w:sz w:val="28"/>
          <w:szCs w:val="28"/>
        </w:rPr>
        <w:t>（七）</w:t>
      </w:r>
      <w:r>
        <w:rPr>
          <w:rFonts w:hint="eastAsia" w:ascii="楷体_GB2312" w:hAnsi="楷体_GB2312" w:eastAsia="楷体_GB2312" w:cs="楷体_GB2312"/>
          <w:b/>
          <w:bCs/>
          <w:sz w:val="28"/>
          <w:szCs w:val="28"/>
        </w:rPr>
        <w:t>政府采购情况说明</w:t>
      </w:r>
    </w:p>
    <w:p>
      <w:pPr>
        <w:keepNext w:val="0"/>
        <w:keepLines w:val="0"/>
        <w:pageBreakBefore w:val="0"/>
        <w:kinsoku/>
        <w:wordWrap/>
        <w:overflowPunct/>
        <w:topLinePunct w:val="0"/>
        <w:bidi w:val="0"/>
        <w:adjustRightInd/>
        <w:snapToGrid/>
        <w:spacing w:line="500" w:lineRule="exact"/>
        <w:ind w:firstLine="560" w:firstLineChars="200"/>
        <w:textAlignment w:val="auto"/>
      </w:pPr>
      <w:r>
        <w:rPr>
          <w:rFonts w:hint="eastAsia" w:ascii="仿宋_GB2312" w:eastAsia="仿宋_GB2312"/>
          <w:sz w:val="28"/>
          <w:szCs w:val="28"/>
        </w:rPr>
        <w:t>2023年我单位政府采购预算共安排0.00万元。其中，政府采购货物预算0.00万元，政府采购工程预算0.00万元，政府采购服务预算0.00万元。</w:t>
      </w:r>
    </w:p>
    <w:p>
      <w:pPr>
        <w:keepNext w:val="0"/>
        <w:keepLines w:val="0"/>
        <w:pageBreakBefore w:val="0"/>
        <w:widowControl/>
        <w:numPr>
          <w:ilvl w:val="0"/>
          <w:numId w:val="2"/>
        </w:numPr>
        <w:kinsoku/>
        <w:wordWrap/>
        <w:overflowPunct/>
        <w:topLinePunct w:val="0"/>
        <w:bidi w:val="0"/>
        <w:adjustRightInd/>
        <w:snapToGrid/>
        <w:spacing w:line="500" w:lineRule="exact"/>
        <w:ind w:firstLine="562" w:firstLineChars="200"/>
        <w:jc w:val="left"/>
        <w:textAlignment w:val="auto"/>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国有资产占有使用情况</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截至2022年</w:t>
      </w:r>
      <w:r>
        <w:rPr>
          <w:rFonts w:hint="eastAsia" w:ascii="仿宋_GB2312" w:eastAsia="仿宋_GB2312"/>
          <w:sz w:val="28"/>
          <w:szCs w:val="28"/>
          <w:lang w:val="en-US" w:eastAsia="zh-CN"/>
        </w:rPr>
        <w:t>7</w:t>
      </w:r>
      <w:r>
        <w:rPr>
          <w:rFonts w:hint="eastAsia" w:ascii="仿宋_GB2312" w:eastAsia="仿宋_GB2312"/>
          <w:sz w:val="28"/>
          <w:szCs w:val="28"/>
        </w:rPr>
        <w:t>月31日，</w:t>
      </w:r>
      <w:r>
        <w:rPr>
          <w:rFonts w:hint="eastAsia" w:ascii="仿宋_GB2312" w:eastAsia="仿宋_GB2312"/>
          <w:sz w:val="28"/>
          <w:szCs w:val="28"/>
          <w:highlight w:val="none"/>
        </w:rPr>
        <w:t>单位</w:t>
      </w:r>
      <w:r>
        <w:rPr>
          <w:rFonts w:hint="eastAsia" w:ascii="仿宋_GB2312" w:eastAsia="仿宋_GB2312"/>
          <w:sz w:val="28"/>
          <w:szCs w:val="28"/>
        </w:rPr>
        <w:t>共有车辆</w:t>
      </w:r>
      <w:r>
        <w:rPr>
          <w:rFonts w:hint="eastAsia" w:ascii="仿宋_GB2312" w:eastAsia="仿宋_GB2312"/>
          <w:sz w:val="28"/>
          <w:szCs w:val="28"/>
          <w:lang w:val="en-US" w:eastAsia="zh-CN"/>
        </w:rPr>
        <w:t>0</w:t>
      </w:r>
      <w:r>
        <w:rPr>
          <w:rFonts w:hint="eastAsia" w:ascii="仿宋_GB2312" w:eastAsia="仿宋_GB2312"/>
          <w:sz w:val="28"/>
          <w:szCs w:val="28"/>
        </w:rPr>
        <w:t>辆，其中，一般公务用车</w:t>
      </w:r>
      <w:r>
        <w:rPr>
          <w:rFonts w:hint="eastAsia" w:ascii="仿宋_GB2312" w:eastAsia="仿宋_GB2312"/>
          <w:sz w:val="28"/>
          <w:szCs w:val="28"/>
          <w:lang w:val="en-US" w:eastAsia="zh-CN"/>
        </w:rPr>
        <w:t>0</w:t>
      </w:r>
      <w:r>
        <w:rPr>
          <w:rFonts w:hint="eastAsia" w:ascii="仿宋_GB2312" w:eastAsia="仿宋_GB2312"/>
          <w:sz w:val="28"/>
          <w:szCs w:val="28"/>
        </w:rPr>
        <w:t>辆，执法执勤用车</w:t>
      </w:r>
      <w:r>
        <w:rPr>
          <w:rFonts w:hint="eastAsia" w:ascii="仿宋_GB2312" w:eastAsia="仿宋_GB2312"/>
          <w:sz w:val="28"/>
          <w:szCs w:val="28"/>
          <w:lang w:val="en-US" w:eastAsia="zh-CN"/>
        </w:rPr>
        <w:t>0</w:t>
      </w:r>
      <w:r>
        <w:rPr>
          <w:rFonts w:hint="eastAsia" w:ascii="仿宋_GB2312" w:eastAsia="仿宋_GB2312"/>
          <w:sz w:val="28"/>
          <w:szCs w:val="28"/>
        </w:rPr>
        <w:t>辆。</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pPr>
      <w:r>
        <w:rPr>
          <w:rFonts w:hint="eastAsia" w:ascii="仿宋_GB2312" w:eastAsia="仿宋_GB2312"/>
          <w:sz w:val="28"/>
          <w:szCs w:val="28"/>
        </w:rPr>
        <w:t>2023年</w:t>
      </w:r>
      <w:r>
        <w:rPr>
          <w:rFonts w:hint="eastAsia" w:ascii="仿宋_GB2312" w:eastAsia="仿宋_GB2312"/>
          <w:sz w:val="28"/>
          <w:szCs w:val="28"/>
          <w:highlight w:val="none"/>
        </w:rPr>
        <w:t>单位</w:t>
      </w:r>
      <w:r>
        <w:rPr>
          <w:rFonts w:hint="eastAsia" w:ascii="仿宋_GB2312" w:eastAsia="仿宋_GB2312"/>
          <w:sz w:val="28"/>
          <w:szCs w:val="28"/>
        </w:rPr>
        <w:t>预算安排购置车辆</w:t>
      </w:r>
      <w:r>
        <w:rPr>
          <w:rFonts w:hint="eastAsia" w:ascii="仿宋_GB2312" w:eastAsia="仿宋_GB2312"/>
          <w:sz w:val="28"/>
          <w:szCs w:val="28"/>
          <w:lang w:val="en-US" w:eastAsia="zh-CN"/>
        </w:rPr>
        <w:t>0</w:t>
      </w:r>
      <w:r>
        <w:rPr>
          <w:rFonts w:hint="eastAsia" w:ascii="仿宋_GB2312" w:eastAsia="仿宋_GB2312"/>
          <w:sz w:val="28"/>
          <w:szCs w:val="28"/>
        </w:rPr>
        <w:t>辆，安排购置单位价值200万元以上大型设备具体为：</w:t>
      </w:r>
      <w:r>
        <w:rPr>
          <w:rFonts w:hint="eastAsia" w:ascii="仿宋_GB2312" w:eastAsia="仿宋_GB2312"/>
          <w:sz w:val="28"/>
          <w:szCs w:val="28"/>
          <w:lang w:val="en-US" w:eastAsia="zh-CN"/>
        </w:rPr>
        <w:t>0.00万元。</w:t>
      </w:r>
    </w:p>
    <w:p>
      <w:pPr>
        <w:keepNext w:val="0"/>
        <w:keepLines w:val="0"/>
        <w:pageBreakBefore w:val="0"/>
        <w:widowControl/>
        <w:numPr>
          <w:ilvl w:val="0"/>
          <w:numId w:val="2"/>
        </w:numPr>
        <w:kinsoku/>
        <w:wordWrap/>
        <w:overflowPunct/>
        <w:topLinePunct w:val="0"/>
        <w:bidi w:val="0"/>
        <w:adjustRightInd/>
        <w:snapToGrid/>
        <w:spacing w:line="500" w:lineRule="exact"/>
        <w:ind w:firstLine="562" w:firstLineChars="200"/>
        <w:jc w:val="left"/>
        <w:textAlignment w:val="auto"/>
        <w:rPr>
          <w:rFonts w:ascii="楷体_GB2312" w:hAnsi="楷体_GB2312" w:eastAsia="楷体_GB2312" w:cs="楷体_GB2312"/>
          <w:b/>
          <w:bCs/>
          <w:sz w:val="28"/>
          <w:szCs w:val="28"/>
        </w:rPr>
      </w:pPr>
      <w:r>
        <w:rPr>
          <w:rFonts w:hint="eastAsia" w:ascii="楷体_GB2312" w:hAnsi="楷体_GB2312" w:eastAsia="楷体_GB2312" w:cs="楷体_GB2312"/>
          <w:b/>
          <w:bCs/>
          <w:sz w:val="28"/>
          <w:szCs w:val="28"/>
        </w:rPr>
        <w:t>项目绩效情况</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本单位本年度未安排项目。</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二、“三公”经费预算情况说明</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2023年本单位“三公”经费</w:t>
      </w:r>
      <w:r>
        <w:rPr>
          <w:rFonts w:hint="eastAsia" w:ascii="仿宋_GB2312" w:eastAsia="仿宋_GB2312"/>
          <w:sz w:val="28"/>
          <w:szCs w:val="28"/>
          <w:lang w:val="en-US" w:eastAsia="zh-CN"/>
        </w:rPr>
        <w:t>财政拨款</w:t>
      </w:r>
      <w:r>
        <w:rPr>
          <w:rFonts w:hint="eastAsia" w:ascii="仿宋_GB2312" w:eastAsia="仿宋_GB2312"/>
          <w:sz w:val="28"/>
          <w:szCs w:val="28"/>
        </w:rPr>
        <w:t>安排0.00万元。其中:</w:t>
      </w:r>
    </w:p>
    <w:p>
      <w:pPr>
        <w:keepNext w:val="0"/>
        <w:keepLines w:val="0"/>
        <w:pageBreakBefore w:val="0"/>
        <w:kinsoku/>
        <w:wordWrap/>
        <w:overflowPunct/>
        <w:topLinePunct w:val="0"/>
        <w:bidi w:val="0"/>
        <w:adjustRightInd/>
        <w:snapToGrid/>
        <w:spacing w:line="50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rPr>
        <w:t>1．因公出国（境）经费0.00万元，比上年增加0.00万元。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2．公务接待费0.00万元，比上年增加0.00万元。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eastAsia="仿宋_GB2312"/>
          <w:sz w:val="28"/>
          <w:szCs w:val="28"/>
        </w:rPr>
        <w:t>3．公务用车运行维护费0.00万元，比上年增加0.00万元。</w:t>
      </w:r>
      <w:r>
        <w:rPr>
          <w:rFonts w:hint="eastAsia" w:ascii="仿宋_GB2312" w:eastAsia="仿宋_GB2312"/>
          <w:sz w:val="28"/>
          <w:szCs w:val="28"/>
          <w:lang w:val="en-US" w:eastAsia="zh-CN"/>
        </w:rPr>
        <w:t>主要原因是与上年保持一致。</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hint="eastAsia" w:ascii="仿宋_GB2312" w:eastAsia="仿宋_GB2312"/>
          <w:sz w:val="28"/>
          <w:szCs w:val="28"/>
          <w:lang w:val="en-US" w:eastAsia="zh-CN"/>
        </w:rPr>
      </w:pPr>
      <w:r>
        <w:rPr>
          <w:rFonts w:hint="eastAsia" w:ascii="仿宋_GB2312" w:eastAsia="仿宋_GB2312"/>
          <w:sz w:val="28"/>
          <w:szCs w:val="28"/>
        </w:rPr>
        <w:t>4.公务用车购置费0.00万元，比上年增加0.00万元。</w:t>
      </w:r>
      <w:r>
        <w:rPr>
          <w:rFonts w:hint="eastAsia" w:ascii="仿宋_GB2312" w:eastAsia="仿宋_GB2312"/>
          <w:sz w:val="28"/>
          <w:szCs w:val="28"/>
          <w:lang w:val="en-US" w:eastAsia="zh-CN"/>
        </w:rPr>
        <w:t>主要原因是与上年保持一致。</w:t>
      </w:r>
    </w:p>
    <w:p>
      <w:pPr>
        <w:pStyle w:val="2"/>
        <w:keepNext w:val="0"/>
        <w:keepLines w:val="0"/>
        <w:pageBreakBefore w:val="0"/>
        <w:kinsoku/>
        <w:wordWrap/>
        <w:overflowPunct/>
        <w:topLinePunct w:val="0"/>
        <w:bidi w:val="0"/>
        <w:adjustRightInd/>
        <w:snapToGrid/>
        <w:spacing w:line="500" w:lineRule="exact"/>
        <w:textAlignment w:val="auto"/>
      </w:pP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28"/>
          <w:szCs w:val="28"/>
        </w:rPr>
      </w:pPr>
      <w:r>
        <w:rPr>
          <w:rFonts w:hint="eastAsia" w:ascii="方正小标宋简体" w:eastAsia="方正小标宋简体"/>
          <w:sz w:val="28"/>
          <w:szCs w:val="28"/>
        </w:rPr>
        <w:t>第四部分  名词解释</w:t>
      </w:r>
    </w:p>
    <w:p>
      <w:pPr>
        <w:keepNext w:val="0"/>
        <w:keepLines w:val="0"/>
        <w:pageBreakBefore w:val="0"/>
        <w:kinsoku/>
        <w:wordWrap/>
        <w:overflowPunct/>
        <w:topLinePunct w:val="0"/>
        <w:bidi w:val="0"/>
        <w:adjustRightInd/>
        <w:snapToGrid/>
        <w:spacing w:line="500" w:lineRule="exact"/>
        <w:jc w:val="center"/>
        <w:textAlignment w:val="auto"/>
        <w:rPr>
          <w:rFonts w:ascii="方正小标宋简体" w:eastAsia="方正小标宋简体"/>
          <w:sz w:val="28"/>
          <w:szCs w:val="28"/>
        </w:rPr>
      </w:pP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一、收入科目</w:t>
      </w:r>
    </w:p>
    <w:p>
      <w:pPr>
        <w:keepNext w:val="0"/>
        <w:keepLines w:val="0"/>
        <w:pageBreakBefore w:val="0"/>
        <w:widowControl/>
        <w:kinsoku/>
        <w:wordWrap/>
        <w:overflowPunct/>
        <w:topLinePunct w:val="0"/>
        <w:bidi w:val="0"/>
        <w:adjustRightInd/>
        <w:snapToGrid/>
        <w:spacing w:line="5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（一）财政拨款：指市级财政当年拨付的资金。</w:t>
      </w:r>
    </w:p>
    <w:p>
      <w:pPr>
        <w:keepNext w:val="0"/>
        <w:keepLines w:val="0"/>
        <w:pageBreakBefore w:val="0"/>
        <w:widowControl/>
        <w:kinsoku/>
        <w:wordWrap/>
        <w:overflowPunct/>
        <w:topLinePunct w:val="0"/>
        <w:bidi w:val="0"/>
        <w:adjustRightInd/>
        <w:snapToGrid/>
        <w:spacing w:line="500" w:lineRule="exact"/>
        <w:ind w:firstLine="560" w:firstLineChars="200"/>
        <w:jc w:val="left"/>
        <w:textAlignment w:val="auto"/>
        <w:rPr>
          <w:rFonts w:ascii="黑体" w:eastAsia="黑体"/>
          <w:sz w:val="28"/>
          <w:szCs w:val="28"/>
        </w:rPr>
      </w:pPr>
      <w:r>
        <w:rPr>
          <w:rFonts w:hint="eastAsia" w:ascii="黑体" w:eastAsia="黑体"/>
          <w:sz w:val="28"/>
          <w:szCs w:val="28"/>
        </w:rPr>
        <w:t>二、支出科目</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bCs/>
          <w:sz w:val="28"/>
          <w:szCs w:val="28"/>
        </w:rPr>
        <w:t>（一）</w:t>
      </w:r>
      <w:r>
        <w:rPr>
          <w:rFonts w:hint="eastAsia" w:ascii="仿宋_GB2312" w:hAnsi="仿宋_GB2312" w:eastAsia="仿宋_GB2312" w:cs="仿宋_GB2312"/>
          <w:sz w:val="28"/>
          <w:szCs w:val="28"/>
        </w:rPr>
        <w:t>一般公共服务（类）群众团体事务（款）其他群众团体事务支出（项）：反映除行政运行、一般行政管理事务、机关服务、工会事务、事业运行以外其他用于群众团体事务方面的支出；</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（二）社会保障和就业支出（类）行政事业单位养老支出（款）机关事业单位基本养老保险缴费支出（项）：反映机关事业单位实施养老保险制度由单位缴纳的基本养老保险费支出；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w:t>（三）住房保障支出（类）住房改革支出（款）住房公积金（项）：反映行政事业单位按人力资源和社会保障部、财政部规定的基本工资和津贴补贴以及规定比例为职工缴纳的住房公积金；</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r>
        <w:rPr>
          <w:rFonts w:hint="eastAsia" w:ascii="仿宋_GB2312" w:hAnsi="仿宋_GB2312" w:eastAsia="仿宋_GB2312" w:cs="仿宋_GB2312"/>
          <w:sz w:val="28"/>
          <w:szCs w:val="28"/>
        </w:rPr>
        <w:t>（四）住房保障支出（类）住房改革支出（款）购房补贴（项）：反映按房改政策规定，行政事业单位向符合条件职工（含离退休人员）、军队（含武警）向转役复员离退休人员发放的用于购买住房的补贴。</w:t>
      </w:r>
    </w:p>
    <w:p>
      <w:pPr>
        <w:keepNext w:val="0"/>
        <w:keepLines w:val="0"/>
        <w:pageBreakBefore w:val="0"/>
        <w:kinsoku/>
        <w:wordWrap/>
        <w:overflowPunct/>
        <w:topLinePunct w:val="0"/>
        <w:bidi w:val="0"/>
        <w:adjustRightInd/>
        <w:snapToGrid/>
        <w:spacing w:line="500" w:lineRule="exact"/>
        <w:ind w:firstLine="560" w:firstLineChars="200"/>
        <w:textAlignment w:val="auto"/>
        <w:rPr>
          <w:rFonts w:ascii="仿宋_GB2312" w:eastAsia="仿宋_GB2312"/>
          <w:sz w:val="28"/>
          <w:szCs w:val="28"/>
        </w:rPr>
      </w:pPr>
    </w:p>
    <w:bookmarkEnd w:id="1"/>
    <w:sectPr>
      <w:headerReference r:id="rId3" w:type="default"/>
      <w:footerReference r:id="rId4" w:type="default"/>
      <w:footerReference r:id="rId5" w:type="even"/>
      <w:pgSz w:w="11906" w:h="16838"/>
      <w:pgMar w:top="2098" w:right="1474" w:bottom="1985" w:left="1588" w:header="851" w:footer="992" w:gutter="0"/>
      <w:cols w:space="720" w:num="1"/>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numPr>
        <w:ins w:id="0" w:author="微软用户" w:date="2021-03-09T15:45:00Z"/>
      </w:numPr>
      <w:rPr>
        <w:rStyle w:val="11"/>
        <w:rFonts w:ascii="宋体" w:hAnsi="宋体"/>
        <w:sz w:val="28"/>
        <w:szCs w:val="28"/>
      </w:rPr>
    </w:pP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BF536"/>
    <w:multiLevelType w:val="singleLevel"/>
    <w:tmpl w:val="50BBF536"/>
    <w:lvl w:ilvl="0" w:tentative="0">
      <w:start w:val="5"/>
      <w:numFmt w:val="chineseCounting"/>
      <w:suff w:val="nothing"/>
      <w:lvlText w:val="（%1）"/>
      <w:lvlJc w:val="left"/>
      <w:rPr>
        <w:rFonts w:hint="eastAsia" w:ascii="楷体_GB2312" w:hAnsi="楷体_GB2312" w:eastAsia="楷体_GB2312" w:cs="楷体_GB2312"/>
        <w:b/>
        <w:bCs/>
      </w:rPr>
    </w:lvl>
  </w:abstractNum>
  <w:abstractNum w:abstractNumId="1">
    <w:nsid w:val="5662FA96"/>
    <w:multiLevelType w:val="singleLevel"/>
    <w:tmpl w:val="5662FA96"/>
    <w:lvl w:ilvl="0" w:tentative="0">
      <w:start w:val="8"/>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evenAndOddHeaders w:val="1"/>
  <w:drawingGridHorizontalSpacing w:val="158"/>
  <w:drawingGridVerticalSpacing w:val="57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jQ3ZjM2NzY4YjQyMmFkM2UxODYxMDM0Y2ZiZDcifQ=="/>
  </w:docVars>
  <w:rsids>
    <w:rsidRoot w:val="00827406"/>
    <w:rsid w:val="00014864"/>
    <w:rsid w:val="00047EE4"/>
    <w:rsid w:val="000B5563"/>
    <w:rsid w:val="000C39C7"/>
    <w:rsid w:val="001A78D7"/>
    <w:rsid w:val="001B641C"/>
    <w:rsid w:val="001F6644"/>
    <w:rsid w:val="00210FB0"/>
    <w:rsid w:val="002201B1"/>
    <w:rsid w:val="002873C8"/>
    <w:rsid w:val="002C01E5"/>
    <w:rsid w:val="002C7E90"/>
    <w:rsid w:val="002E265B"/>
    <w:rsid w:val="00317F48"/>
    <w:rsid w:val="00332AE9"/>
    <w:rsid w:val="003511BF"/>
    <w:rsid w:val="00363722"/>
    <w:rsid w:val="00384E4E"/>
    <w:rsid w:val="003C05CE"/>
    <w:rsid w:val="003C56F1"/>
    <w:rsid w:val="00416E8D"/>
    <w:rsid w:val="004C4D62"/>
    <w:rsid w:val="004F7FF5"/>
    <w:rsid w:val="00512B52"/>
    <w:rsid w:val="00544ECE"/>
    <w:rsid w:val="0059021E"/>
    <w:rsid w:val="00592ECE"/>
    <w:rsid w:val="005B40FD"/>
    <w:rsid w:val="005D1105"/>
    <w:rsid w:val="005D191B"/>
    <w:rsid w:val="00617321"/>
    <w:rsid w:val="00646DFE"/>
    <w:rsid w:val="006A68AA"/>
    <w:rsid w:val="006C4C04"/>
    <w:rsid w:val="006F2E87"/>
    <w:rsid w:val="0073040F"/>
    <w:rsid w:val="0074733C"/>
    <w:rsid w:val="007707C8"/>
    <w:rsid w:val="007A0892"/>
    <w:rsid w:val="007B76BC"/>
    <w:rsid w:val="00827406"/>
    <w:rsid w:val="008376AA"/>
    <w:rsid w:val="008D20E6"/>
    <w:rsid w:val="00947F78"/>
    <w:rsid w:val="009C06CD"/>
    <w:rsid w:val="009E0539"/>
    <w:rsid w:val="00A2361D"/>
    <w:rsid w:val="00A96F1A"/>
    <w:rsid w:val="00AC69A2"/>
    <w:rsid w:val="00AD21C6"/>
    <w:rsid w:val="00AF4B1C"/>
    <w:rsid w:val="00B621B9"/>
    <w:rsid w:val="00B82BF7"/>
    <w:rsid w:val="00BA735B"/>
    <w:rsid w:val="00BB1EAC"/>
    <w:rsid w:val="00BC6007"/>
    <w:rsid w:val="00C6511F"/>
    <w:rsid w:val="00C77DC0"/>
    <w:rsid w:val="00C92FB0"/>
    <w:rsid w:val="00CA11EE"/>
    <w:rsid w:val="00CC605C"/>
    <w:rsid w:val="00CD08BB"/>
    <w:rsid w:val="00CD19C5"/>
    <w:rsid w:val="00CE7F4F"/>
    <w:rsid w:val="00D50E83"/>
    <w:rsid w:val="00D519BC"/>
    <w:rsid w:val="00DA13A2"/>
    <w:rsid w:val="00DF6B46"/>
    <w:rsid w:val="00E70B60"/>
    <w:rsid w:val="00E85808"/>
    <w:rsid w:val="00E8766E"/>
    <w:rsid w:val="00E955DD"/>
    <w:rsid w:val="00EB5552"/>
    <w:rsid w:val="00EE264F"/>
    <w:rsid w:val="00EE6195"/>
    <w:rsid w:val="00F031B5"/>
    <w:rsid w:val="00F200B0"/>
    <w:rsid w:val="00F37447"/>
    <w:rsid w:val="00F6543E"/>
    <w:rsid w:val="00FF2CDD"/>
    <w:rsid w:val="017A61F7"/>
    <w:rsid w:val="01E973A8"/>
    <w:rsid w:val="0200793B"/>
    <w:rsid w:val="02651211"/>
    <w:rsid w:val="03817505"/>
    <w:rsid w:val="03A06329"/>
    <w:rsid w:val="04243315"/>
    <w:rsid w:val="0592455B"/>
    <w:rsid w:val="0613359F"/>
    <w:rsid w:val="06C63B4A"/>
    <w:rsid w:val="07D9074F"/>
    <w:rsid w:val="08696E65"/>
    <w:rsid w:val="08E94A22"/>
    <w:rsid w:val="094218EA"/>
    <w:rsid w:val="09E879F8"/>
    <w:rsid w:val="0AB97270"/>
    <w:rsid w:val="0AC3152E"/>
    <w:rsid w:val="0AD415FF"/>
    <w:rsid w:val="0B07212C"/>
    <w:rsid w:val="0B5F0147"/>
    <w:rsid w:val="0BDA5F58"/>
    <w:rsid w:val="0DD11B04"/>
    <w:rsid w:val="0DD33B18"/>
    <w:rsid w:val="0E17139F"/>
    <w:rsid w:val="0F5B3EBB"/>
    <w:rsid w:val="105D2E19"/>
    <w:rsid w:val="10E64B18"/>
    <w:rsid w:val="113A67A5"/>
    <w:rsid w:val="11BF27E5"/>
    <w:rsid w:val="12DD4625"/>
    <w:rsid w:val="12EB2676"/>
    <w:rsid w:val="139A0DDA"/>
    <w:rsid w:val="13E23EEA"/>
    <w:rsid w:val="140D106C"/>
    <w:rsid w:val="141A15AC"/>
    <w:rsid w:val="1431636E"/>
    <w:rsid w:val="143C3D7F"/>
    <w:rsid w:val="15C57FB5"/>
    <w:rsid w:val="16851F87"/>
    <w:rsid w:val="169A2C03"/>
    <w:rsid w:val="16E73EF9"/>
    <w:rsid w:val="174D5E80"/>
    <w:rsid w:val="17EF0E6D"/>
    <w:rsid w:val="18C71094"/>
    <w:rsid w:val="19B155E2"/>
    <w:rsid w:val="1B3C137C"/>
    <w:rsid w:val="1BA9378E"/>
    <w:rsid w:val="1C455126"/>
    <w:rsid w:val="1C7F6532"/>
    <w:rsid w:val="1C9668D5"/>
    <w:rsid w:val="1CC33CF7"/>
    <w:rsid w:val="1EE3217F"/>
    <w:rsid w:val="1F0334FC"/>
    <w:rsid w:val="1F7B64B2"/>
    <w:rsid w:val="1F7D4776"/>
    <w:rsid w:val="1F9C084C"/>
    <w:rsid w:val="20924340"/>
    <w:rsid w:val="20F67537"/>
    <w:rsid w:val="211E5376"/>
    <w:rsid w:val="217338F8"/>
    <w:rsid w:val="25D73D8B"/>
    <w:rsid w:val="2614519A"/>
    <w:rsid w:val="266D15EF"/>
    <w:rsid w:val="26F57609"/>
    <w:rsid w:val="29305D1E"/>
    <w:rsid w:val="29A13B91"/>
    <w:rsid w:val="2A0C618E"/>
    <w:rsid w:val="2A3419FD"/>
    <w:rsid w:val="2A4A6477"/>
    <w:rsid w:val="2AEC4F1A"/>
    <w:rsid w:val="2BC6242D"/>
    <w:rsid w:val="2C4D1BEC"/>
    <w:rsid w:val="2DEE456D"/>
    <w:rsid w:val="2EB81484"/>
    <w:rsid w:val="2EEB71F5"/>
    <w:rsid w:val="2F530C99"/>
    <w:rsid w:val="30787C26"/>
    <w:rsid w:val="312A0FFE"/>
    <w:rsid w:val="316B645B"/>
    <w:rsid w:val="33993F6A"/>
    <w:rsid w:val="33EF7BBA"/>
    <w:rsid w:val="34282D68"/>
    <w:rsid w:val="34545B05"/>
    <w:rsid w:val="34A53353"/>
    <w:rsid w:val="34E123B4"/>
    <w:rsid w:val="35030C20"/>
    <w:rsid w:val="35475838"/>
    <w:rsid w:val="356A41DC"/>
    <w:rsid w:val="35A311CB"/>
    <w:rsid w:val="35AF4436"/>
    <w:rsid w:val="35DD5FA9"/>
    <w:rsid w:val="35E80533"/>
    <w:rsid w:val="36383D0C"/>
    <w:rsid w:val="36D9028D"/>
    <w:rsid w:val="37051D4B"/>
    <w:rsid w:val="39053268"/>
    <w:rsid w:val="39FA42D5"/>
    <w:rsid w:val="3A160584"/>
    <w:rsid w:val="3A93767C"/>
    <w:rsid w:val="3AB57D7D"/>
    <w:rsid w:val="3BF02777"/>
    <w:rsid w:val="3C1F7420"/>
    <w:rsid w:val="3C4D132B"/>
    <w:rsid w:val="3C4E0A62"/>
    <w:rsid w:val="3CD0609A"/>
    <w:rsid w:val="3DBE087E"/>
    <w:rsid w:val="3E316625"/>
    <w:rsid w:val="3E9154B3"/>
    <w:rsid w:val="3EF66783"/>
    <w:rsid w:val="3FAE77D5"/>
    <w:rsid w:val="406904BD"/>
    <w:rsid w:val="40C435A3"/>
    <w:rsid w:val="42B524E3"/>
    <w:rsid w:val="42F56A22"/>
    <w:rsid w:val="43883AFB"/>
    <w:rsid w:val="444D0081"/>
    <w:rsid w:val="45395B6B"/>
    <w:rsid w:val="455B48A7"/>
    <w:rsid w:val="45E47F83"/>
    <w:rsid w:val="467647D7"/>
    <w:rsid w:val="46852545"/>
    <w:rsid w:val="46D540D5"/>
    <w:rsid w:val="47254F9E"/>
    <w:rsid w:val="4789165F"/>
    <w:rsid w:val="47AF5FFA"/>
    <w:rsid w:val="484A1E5F"/>
    <w:rsid w:val="48544A5B"/>
    <w:rsid w:val="48DF5B11"/>
    <w:rsid w:val="4A1B2B37"/>
    <w:rsid w:val="4A3D37F0"/>
    <w:rsid w:val="4A9D2228"/>
    <w:rsid w:val="4B2E0001"/>
    <w:rsid w:val="4BBA60D7"/>
    <w:rsid w:val="4C52352E"/>
    <w:rsid w:val="4CA21D7F"/>
    <w:rsid w:val="4CC31F4F"/>
    <w:rsid w:val="4CD8788C"/>
    <w:rsid w:val="4CE6787B"/>
    <w:rsid w:val="4E654E08"/>
    <w:rsid w:val="4E8E005C"/>
    <w:rsid w:val="4FC5634F"/>
    <w:rsid w:val="50246AEF"/>
    <w:rsid w:val="502F082E"/>
    <w:rsid w:val="50572A07"/>
    <w:rsid w:val="509C06DD"/>
    <w:rsid w:val="50AC2E72"/>
    <w:rsid w:val="50D7087D"/>
    <w:rsid w:val="5163788C"/>
    <w:rsid w:val="521E2555"/>
    <w:rsid w:val="531A1BBA"/>
    <w:rsid w:val="53B06BFE"/>
    <w:rsid w:val="54B65011"/>
    <w:rsid w:val="562D5B2A"/>
    <w:rsid w:val="566E3FE9"/>
    <w:rsid w:val="56BC5110"/>
    <w:rsid w:val="56CD39D1"/>
    <w:rsid w:val="573B1E6F"/>
    <w:rsid w:val="578B31BF"/>
    <w:rsid w:val="58D8399B"/>
    <w:rsid w:val="593C7E1F"/>
    <w:rsid w:val="596D6DE2"/>
    <w:rsid w:val="59B30A4B"/>
    <w:rsid w:val="5A8C023D"/>
    <w:rsid w:val="5AAB665B"/>
    <w:rsid w:val="5AE95664"/>
    <w:rsid w:val="5AF74558"/>
    <w:rsid w:val="5B1A53D9"/>
    <w:rsid w:val="5B5C306C"/>
    <w:rsid w:val="5B8D627F"/>
    <w:rsid w:val="5BF413F8"/>
    <w:rsid w:val="5D620D9C"/>
    <w:rsid w:val="5D9B6416"/>
    <w:rsid w:val="5DFB608C"/>
    <w:rsid w:val="5E5A1A5F"/>
    <w:rsid w:val="5F8D0A4F"/>
    <w:rsid w:val="60A779E5"/>
    <w:rsid w:val="6169332E"/>
    <w:rsid w:val="61981753"/>
    <w:rsid w:val="619A4DED"/>
    <w:rsid w:val="6216718A"/>
    <w:rsid w:val="62307000"/>
    <w:rsid w:val="62D22D7C"/>
    <w:rsid w:val="64A91127"/>
    <w:rsid w:val="64F23BF3"/>
    <w:rsid w:val="65C65B08"/>
    <w:rsid w:val="663B21E3"/>
    <w:rsid w:val="66667BDF"/>
    <w:rsid w:val="669C7DB2"/>
    <w:rsid w:val="689C6999"/>
    <w:rsid w:val="68C02AB8"/>
    <w:rsid w:val="68E776C8"/>
    <w:rsid w:val="69AC4554"/>
    <w:rsid w:val="69D01850"/>
    <w:rsid w:val="6A427E2C"/>
    <w:rsid w:val="6AA938F1"/>
    <w:rsid w:val="6AB86EE2"/>
    <w:rsid w:val="6CC37330"/>
    <w:rsid w:val="6CE70811"/>
    <w:rsid w:val="6E5D7F45"/>
    <w:rsid w:val="6F4C4067"/>
    <w:rsid w:val="701F1D09"/>
    <w:rsid w:val="70550BAE"/>
    <w:rsid w:val="705C09E9"/>
    <w:rsid w:val="707B1AEE"/>
    <w:rsid w:val="70800C7B"/>
    <w:rsid w:val="70C90530"/>
    <w:rsid w:val="71085C35"/>
    <w:rsid w:val="7156327B"/>
    <w:rsid w:val="718056A4"/>
    <w:rsid w:val="719732BD"/>
    <w:rsid w:val="71EE68BF"/>
    <w:rsid w:val="748401D4"/>
    <w:rsid w:val="74CE7D69"/>
    <w:rsid w:val="75624B9A"/>
    <w:rsid w:val="75BE7144"/>
    <w:rsid w:val="76827BAF"/>
    <w:rsid w:val="76864D40"/>
    <w:rsid w:val="778F0CF5"/>
    <w:rsid w:val="779F6ED2"/>
    <w:rsid w:val="77C06239"/>
    <w:rsid w:val="780115FE"/>
    <w:rsid w:val="78975D1B"/>
    <w:rsid w:val="78CB47AC"/>
    <w:rsid w:val="796D0F86"/>
    <w:rsid w:val="79EA2A6C"/>
    <w:rsid w:val="7A1D10E6"/>
    <w:rsid w:val="7A2B7F72"/>
    <w:rsid w:val="7ACD35EA"/>
    <w:rsid w:val="7B8D615D"/>
    <w:rsid w:val="7BF33FB5"/>
    <w:rsid w:val="7C344C92"/>
    <w:rsid w:val="7C6C3CC5"/>
    <w:rsid w:val="7D63567A"/>
    <w:rsid w:val="7DC809BE"/>
    <w:rsid w:val="7E2D3894"/>
    <w:rsid w:val="7ED868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unhideWhenUsed/>
    <w:qFormat/>
    <w:uiPriority w:val="1"/>
    <w:pPr>
      <w:autoSpaceDE w:val="0"/>
      <w:autoSpaceDN w:val="0"/>
      <w:ind w:left="113"/>
    </w:pPr>
    <w:rPr>
      <w:rFonts w:ascii="PMingLiU" w:hAnsi="PMingLiU" w:eastAsia="PMingLiU" w:cs="PMingLiU"/>
      <w:kern w:val="0"/>
      <w:sz w:val="20"/>
      <w:szCs w:val="20"/>
    </w:rPr>
  </w:style>
  <w:style w:type="paragraph" w:styleId="3">
    <w:name w:val="Body Text First Indent"/>
    <w:basedOn w:val="2"/>
    <w:unhideWhenUsed/>
    <w:qFormat/>
    <w:uiPriority w:val="99"/>
    <w:pPr>
      <w:ind w:firstLine="420" w:firstLineChars="100"/>
    </w:pPr>
    <w:rPr>
      <w:rFonts w:eastAsia="宋体"/>
    </w:rPr>
  </w:style>
  <w:style w:type="paragraph" w:styleId="4">
    <w:name w:val="Date"/>
    <w:basedOn w:val="1"/>
    <w:next w:val="1"/>
    <w:qFormat/>
    <w:uiPriority w:val="0"/>
    <w:pPr>
      <w:ind w:left="100" w:leftChars="2500"/>
    </w:p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6</Pages>
  <Words>2469</Words>
  <Characters>2727</Characters>
  <Lines>2</Lines>
  <Paragraphs>5</Paragraphs>
  <TotalTime>2</TotalTime>
  <ScaleCrop>false</ScaleCrop>
  <LinksUpToDate>false</LinksUpToDate>
  <CharactersWithSpaces>2745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2021-03-08T08:21:00Z</dcterms:created>
  <dc:creator>余超</dc:creator>
  <cp:lastModifiedBy>青色。</cp:lastModifiedBy>
  <cp:lastPrinted>2023-01-17T03:15:00Z</cp:lastPrinted>
  <dcterms:modified xsi:type="dcterms:W3CDTF">2023-03-31T07:56:00Z</dcterms:modified>
  <dc:title>南昌市财政局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62831322890740A0A5335FBF65DF6C3A</vt:lpwstr>
  </property>
</Properties>
</file>